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95" w:rsidRDefault="00284395">
      <w:pPr>
        <w:rPr>
          <w:ins w:id="0" w:author="User" w:date="2011-11-23T15:16:00Z"/>
          <w:sz w:val="28"/>
          <w:szCs w:val="28"/>
          <w:lang w:val="en-US"/>
        </w:rPr>
      </w:pPr>
      <w:ins w:id="1" w:author="User" w:date="2011-11-23T15:16:00Z">
        <w:r>
          <w:rPr>
            <w:sz w:val="28"/>
            <w:szCs w:val="28"/>
            <w:lang w:val="en-US"/>
          </w:rPr>
          <w:br w:type="page"/>
        </w:r>
      </w:ins>
    </w:p>
    <w:tbl>
      <w:tblPr>
        <w:tblW w:w="0" w:type="auto"/>
        <w:tblLayout w:type="fixed"/>
        <w:tblCellMar>
          <w:left w:w="70" w:type="dxa"/>
          <w:right w:w="70" w:type="dxa"/>
        </w:tblCellMar>
        <w:tblLook w:val="04A0" w:firstRow="1" w:lastRow="0" w:firstColumn="1" w:lastColumn="0" w:noHBand="0" w:noVBand="1"/>
      </w:tblPr>
      <w:tblGrid>
        <w:gridCol w:w="4605"/>
        <w:gridCol w:w="5147"/>
      </w:tblGrid>
      <w:tr w:rsidR="00284395" w:rsidTr="00284395">
        <w:trPr>
          <w:ins w:id="2" w:author="User" w:date="2011-11-23T15:17:00Z"/>
        </w:trPr>
        <w:tc>
          <w:tcPr>
            <w:tcW w:w="4605" w:type="dxa"/>
            <w:tcMar>
              <w:top w:w="57" w:type="dxa"/>
              <w:left w:w="113" w:type="dxa"/>
              <w:bottom w:w="57" w:type="dxa"/>
              <w:right w:w="113" w:type="dxa"/>
            </w:tcMar>
            <w:hideMark/>
          </w:tcPr>
          <w:p w:rsidR="00284395" w:rsidRDefault="00284395" w:rsidP="00284395">
            <w:pPr>
              <w:spacing w:after="0"/>
              <w:rPr>
                <w:ins w:id="3" w:author="User" w:date="2011-11-23T15:17:00Z"/>
                <w:rFonts w:ascii="Arial" w:eastAsia="Calibri" w:hAnsi="Arial" w:cs="Calibri"/>
                <w:b/>
                <w:sz w:val="24"/>
                <w:szCs w:val="24"/>
              </w:rPr>
              <w:pPrChange w:id="4" w:author="User" w:date="2011-11-23T15:19:00Z">
                <w:pPr/>
              </w:pPrChange>
            </w:pPr>
            <w:ins w:id="5" w:author="User" w:date="2011-11-23T15:17:00Z">
              <w:r>
                <w:rPr>
                  <w:b/>
                  <w:sz w:val="24"/>
                  <w:szCs w:val="24"/>
                </w:rPr>
                <w:lastRenderedPageBreak/>
                <w:t>IALA COUNCIL</w:t>
              </w:r>
            </w:ins>
          </w:p>
          <w:p w:rsidR="00284395" w:rsidRDefault="00284395" w:rsidP="00284395">
            <w:pPr>
              <w:tabs>
                <w:tab w:val="left" w:pos="993"/>
              </w:tabs>
              <w:spacing w:after="0"/>
              <w:rPr>
                <w:ins w:id="6" w:author="User" w:date="2011-11-23T15:17:00Z"/>
                <w:rFonts w:ascii="Arial" w:eastAsia="Calibri" w:hAnsi="Arial" w:cs="Calibri"/>
                <w:b/>
                <w:sz w:val="24"/>
                <w:szCs w:val="24"/>
                <w:lang w:val="en-GB" w:eastAsia="en-GB"/>
              </w:rPr>
              <w:pPrChange w:id="7" w:author="User" w:date="2011-11-23T15:19:00Z">
                <w:pPr>
                  <w:tabs>
                    <w:tab w:val="left" w:pos="993"/>
                  </w:tabs>
                </w:pPr>
              </w:pPrChange>
            </w:pPr>
            <w:ins w:id="8" w:author="User" w:date="2011-11-23T15:17:00Z">
              <w:r>
                <w:rPr>
                  <w:b/>
                  <w:sz w:val="24"/>
                  <w:szCs w:val="24"/>
                </w:rPr>
                <w:t>52</w:t>
              </w:r>
              <w:r>
                <w:rPr>
                  <w:b/>
                  <w:sz w:val="24"/>
                  <w:szCs w:val="24"/>
                  <w:vertAlign w:val="superscript"/>
                </w:rPr>
                <w:t>nd</w:t>
              </w:r>
              <w:r>
                <w:rPr>
                  <w:b/>
                  <w:sz w:val="24"/>
                  <w:szCs w:val="24"/>
                </w:rPr>
                <w:t xml:space="preserve"> Session</w:t>
              </w:r>
            </w:ins>
          </w:p>
        </w:tc>
        <w:tc>
          <w:tcPr>
            <w:tcW w:w="5147" w:type="dxa"/>
            <w:tcMar>
              <w:top w:w="57" w:type="dxa"/>
              <w:left w:w="113" w:type="dxa"/>
              <w:bottom w:w="57" w:type="dxa"/>
              <w:right w:w="113" w:type="dxa"/>
            </w:tcMar>
            <w:hideMark/>
          </w:tcPr>
          <w:p w:rsidR="00284395" w:rsidRDefault="00284395" w:rsidP="00284395">
            <w:pPr>
              <w:spacing w:after="0"/>
              <w:jc w:val="right"/>
              <w:rPr>
                <w:ins w:id="9" w:author="User" w:date="2011-11-23T15:17:00Z"/>
                <w:rFonts w:ascii="Arial" w:eastAsia="Calibri" w:hAnsi="Arial" w:cs="Calibri"/>
                <w:b/>
                <w:sz w:val="24"/>
                <w:szCs w:val="24"/>
              </w:rPr>
              <w:pPrChange w:id="10" w:author="User" w:date="2011-11-23T15:19:00Z">
                <w:pPr>
                  <w:jc w:val="right"/>
                </w:pPr>
              </w:pPrChange>
            </w:pPr>
            <w:ins w:id="11" w:author="User" w:date="2011-11-23T15:17:00Z">
              <w:r>
                <w:rPr>
                  <w:b/>
                  <w:sz w:val="24"/>
                  <w:szCs w:val="24"/>
                </w:rPr>
                <w:t>December 6-9, 2011</w:t>
              </w:r>
            </w:ins>
          </w:p>
          <w:p w:rsidR="00284395" w:rsidRDefault="00284395" w:rsidP="00284395">
            <w:pPr>
              <w:spacing w:after="0"/>
              <w:jc w:val="right"/>
              <w:rPr>
                <w:ins w:id="12" w:author="User" w:date="2011-11-23T15:17:00Z"/>
                <w:rFonts w:ascii="Arial" w:eastAsia="Calibri" w:hAnsi="Arial" w:cs="Calibri"/>
                <w:b/>
                <w:bCs/>
                <w:sz w:val="24"/>
                <w:szCs w:val="24"/>
                <w:lang w:val="en-GB" w:eastAsia="en-GB"/>
              </w:rPr>
              <w:pPrChange w:id="13" w:author="User" w:date="2011-11-23T15:19:00Z">
                <w:pPr>
                  <w:jc w:val="right"/>
                </w:pPr>
              </w:pPrChange>
            </w:pPr>
            <w:ins w:id="14" w:author="User" w:date="2011-11-23T15:17:00Z">
              <w:r>
                <w:rPr>
                  <w:b/>
                  <w:bCs/>
                  <w:sz w:val="24"/>
                  <w:szCs w:val="24"/>
                </w:rPr>
                <w:t>IALA</w:t>
              </w:r>
            </w:ins>
          </w:p>
        </w:tc>
      </w:tr>
    </w:tbl>
    <w:p w:rsidR="00284395" w:rsidRDefault="00284395" w:rsidP="00284395">
      <w:pPr>
        <w:tabs>
          <w:tab w:val="left" w:pos="7005"/>
        </w:tabs>
        <w:rPr>
          <w:ins w:id="15" w:author="User" w:date="2011-11-23T15:17:00Z"/>
        </w:rPr>
      </w:pPr>
    </w:p>
    <w:p w:rsidR="00284395" w:rsidRPr="00284395" w:rsidRDefault="00284395" w:rsidP="00284395">
      <w:pPr>
        <w:jc w:val="right"/>
        <w:rPr>
          <w:ins w:id="16" w:author="User" w:date="2011-11-23T15:17:00Z"/>
          <w:b/>
          <w:sz w:val="24"/>
          <w:szCs w:val="24"/>
          <w:lang w:val="en-US"/>
          <w:rPrChange w:id="17" w:author="User" w:date="2011-11-23T15:17:00Z">
            <w:rPr>
              <w:ins w:id="18" w:author="User" w:date="2011-11-23T15:17:00Z"/>
              <w:b/>
              <w:sz w:val="24"/>
              <w:szCs w:val="24"/>
            </w:rPr>
          </w:rPrChange>
        </w:rPr>
      </w:pPr>
      <w:ins w:id="19" w:author="User" w:date="2011-11-23T15:17:00Z">
        <w:r w:rsidRPr="00284395">
          <w:rPr>
            <w:b/>
            <w:sz w:val="24"/>
            <w:szCs w:val="24"/>
            <w:lang w:val="en-US"/>
            <w:rPrChange w:id="20" w:author="User" w:date="2011-11-23T15:17:00Z">
              <w:rPr>
                <w:b/>
                <w:sz w:val="24"/>
                <w:szCs w:val="24"/>
              </w:rPr>
            </w:rPrChange>
          </w:rPr>
          <w:t>Agenda item 9 – IALA Committees and Working Groups</w:t>
        </w:r>
      </w:ins>
    </w:p>
    <w:p w:rsidR="00284395" w:rsidRDefault="00284395" w:rsidP="00284395">
      <w:pPr>
        <w:rPr>
          <w:ins w:id="21" w:author="User" w:date="2011-11-23T15:17:00Z"/>
          <w:b/>
          <w:bCs/>
          <w:u w:val="single"/>
          <w:lang w:val="en-GB"/>
        </w:rPr>
      </w:pPr>
      <w:ins w:id="22" w:author="User" w:date="2011-11-23T15:17:00Z">
        <w:r>
          <w:rPr>
            <w:b/>
            <w:bCs/>
            <w:u w:val="single"/>
            <w:lang w:val="en-US"/>
            <w:rPrChange w:id="23" w:author="User" w:date="2011-11-23T15:17:00Z">
              <w:rPr>
                <w:b/>
                <w:bCs/>
                <w:u w:val="single"/>
                <w:lang w:val="en-US"/>
              </w:rPr>
            </w:rPrChange>
          </w:rPr>
          <w:t>9.</w:t>
        </w:r>
      </w:ins>
      <w:ins w:id="24" w:author="User" w:date="2011-11-23T15:20:00Z">
        <w:r>
          <w:rPr>
            <w:b/>
            <w:bCs/>
            <w:u w:val="single"/>
            <w:lang w:val="en-US"/>
          </w:rPr>
          <w:t>10</w:t>
        </w:r>
      </w:ins>
      <w:ins w:id="25" w:author="User" w:date="2011-11-23T15:17:00Z">
        <w:r w:rsidRPr="00284395">
          <w:rPr>
            <w:b/>
            <w:bCs/>
            <w:u w:val="single"/>
            <w:lang w:val="en-US"/>
            <w:rPrChange w:id="26" w:author="User" w:date="2011-11-23T15:17:00Z">
              <w:rPr>
                <w:b/>
                <w:bCs/>
                <w:u w:val="single"/>
              </w:rPr>
            </w:rPrChange>
          </w:rPr>
          <w:tab/>
        </w:r>
      </w:ins>
      <w:ins w:id="27" w:author="User" w:date="2011-11-23T15:21:00Z">
        <w:r>
          <w:rPr>
            <w:b/>
            <w:bCs/>
            <w:u w:val="single"/>
            <w:lang w:val="en-US"/>
          </w:rPr>
          <w:t>LAP</w:t>
        </w:r>
      </w:ins>
      <w:ins w:id="28" w:author="User" w:date="2011-11-23T15:17:00Z">
        <w:r w:rsidRPr="00284395">
          <w:rPr>
            <w:b/>
            <w:bCs/>
            <w:u w:val="single"/>
            <w:lang w:val="en-US"/>
            <w:rPrChange w:id="29" w:author="User" w:date="2011-11-23T15:17:00Z">
              <w:rPr>
                <w:b/>
                <w:bCs/>
                <w:u w:val="single"/>
              </w:rPr>
            </w:rPrChange>
          </w:rPr>
          <w:t xml:space="preserve"> matters</w:t>
        </w:r>
      </w:ins>
    </w:p>
    <w:p w:rsidR="00284395" w:rsidRPr="00284395" w:rsidRDefault="00284395" w:rsidP="00284395">
      <w:pPr>
        <w:rPr>
          <w:ins w:id="30" w:author="User" w:date="2011-11-23T15:17:00Z"/>
          <w:bCs/>
          <w:u w:val="single"/>
          <w:lang w:val="en-US"/>
          <w:rPrChange w:id="31" w:author="User" w:date="2011-11-23T15:17:00Z">
            <w:rPr>
              <w:ins w:id="32" w:author="User" w:date="2011-11-23T15:17:00Z"/>
              <w:bCs/>
              <w:u w:val="single"/>
            </w:rPr>
          </w:rPrChange>
        </w:rPr>
      </w:pPr>
      <w:ins w:id="33" w:author="User" w:date="2011-11-23T15:17:00Z">
        <w:r>
          <w:rPr>
            <w:bCs/>
            <w:u w:val="single"/>
            <w:lang w:val="en-US"/>
            <w:rPrChange w:id="34" w:author="User" w:date="2011-11-23T15:17:00Z">
              <w:rPr>
                <w:bCs/>
                <w:u w:val="single"/>
                <w:lang w:val="en-US"/>
              </w:rPr>
            </w:rPrChange>
          </w:rPr>
          <w:t>9.</w:t>
        </w:r>
      </w:ins>
      <w:ins w:id="35" w:author="User" w:date="2011-11-23T15:20:00Z">
        <w:r>
          <w:rPr>
            <w:bCs/>
            <w:u w:val="single"/>
            <w:lang w:val="en-US"/>
          </w:rPr>
          <w:t>10</w:t>
        </w:r>
      </w:ins>
      <w:ins w:id="36" w:author="User" w:date="2011-11-23T15:17:00Z">
        <w:r>
          <w:rPr>
            <w:bCs/>
            <w:u w:val="single"/>
            <w:lang w:val="en-US"/>
            <w:rPrChange w:id="37" w:author="User" w:date="2011-11-23T15:17:00Z">
              <w:rPr>
                <w:bCs/>
                <w:u w:val="single"/>
                <w:lang w:val="en-US"/>
              </w:rPr>
            </w:rPrChange>
          </w:rPr>
          <w:t>.</w:t>
        </w:r>
      </w:ins>
      <w:ins w:id="38" w:author="User" w:date="2011-11-23T15:20:00Z">
        <w:r>
          <w:rPr>
            <w:bCs/>
            <w:u w:val="single"/>
            <w:lang w:val="en-US"/>
          </w:rPr>
          <w:t>3</w:t>
        </w:r>
      </w:ins>
      <w:ins w:id="39" w:author="User" w:date="2011-11-23T15:17:00Z">
        <w:r>
          <w:rPr>
            <w:bCs/>
            <w:u w:val="single"/>
            <w:lang w:val="en-US"/>
            <w:rPrChange w:id="40" w:author="User" w:date="2011-11-23T15:17:00Z">
              <w:rPr>
                <w:bCs/>
                <w:u w:val="single"/>
                <w:lang w:val="en-US"/>
              </w:rPr>
            </w:rPrChange>
          </w:rPr>
          <w:tab/>
        </w:r>
      </w:ins>
      <w:ins w:id="41" w:author="User" w:date="2011-11-23T15:21:00Z">
        <w:r>
          <w:rPr>
            <w:bCs/>
            <w:u w:val="single"/>
            <w:lang w:val="en-US"/>
          </w:rPr>
          <w:t>Draft revised Council decision on the creation of WWA</w:t>
        </w:r>
      </w:ins>
    </w:p>
    <w:p w:rsidR="00284395" w:rsidRPr="00284395" w:rsidRDefault="00284395" w:rsidP="00284395">
      <w:pPr>
        <w:jc w:val="center"/>
        <w:rPr>
          <w:ins w:id="42" w:author="User" w:date="2011-11-23T15:17:00Z"/>
          <w:b/>
          <w:i/>
          <w:sz w:val="24"/>
          <w:szCs w:val="24"/>
          <w:u w:val="single"/>
          <w:lang w:val="en-US"/>
          <w:rPrChange w:id="43" w:author="User" w:date="2011-11-23T15:17:00Z">
            <w:rPr>
              <w:ins w:id="44" w:author="User" w:date="2011-11-23T15:17:00Z"/>
              <w:b/>
              <w:i/>
              <w:sz w:val="24"/>
              <w:szCs w:val="24"/>
              <w:u w:val="single"/>
            </w:rPr>
          </w:rPrChange>
        </w:rPr>
      </w:pPr>
      <w:ins w:id="45" w:author="User" w:date="2011-11-23T15:17:00Z">
        <w:r w:rsidRPr="00284395">
          <w:rPr>
            <w:b/>
            <w:i/>
            <w:sz w:val="24"/>
            <w:szCs w:val="24"/>
            <w:u w:val="single"/>
            <w:lang w:val="en-US"/>
            <w:rPrChange w:id="46" w:author="User" w:date="2011-11-23T15:17:00Z">
              <w:rPr>
                <w:b/>
                <w:i/>
                <w:sz w:val="24"/>
                <w:szCs w:val="24"/>
                <w:u w:val="single"/>
              </w:rPr>
            </w:rPrChange>
          </w:rPr>
          <w:t xml:space="preserve">Note by the </w:t>
        </w:r>
      </w:ins>
      <w:ins w:id="47" w:author="User" w:date="2011-11-23T15:21:00Z">
        <w:r>
          <w:rPr>
            <w:b/>
            <w:i/>
            <w:sz w:val="24"/>
            <w:szCs w:val="24"/>
            <w:u w:val="single"/>
            <w:lang w:val="en-US"/>
          </w:rPr>
          <w:t>Administration</w:t>
        </w:r>
      </w:ins>
      <w:bookmarkStart w:id="48" w:name="_GoBack"/>
      <w:bookmarkEnd w:id="48"/>
      <w:ins w:id="49" w:author="User" w:date="2011-11-23T15:17:00Z">
        <w:r w:rsidRPr="00284395">
          <w:rPr>
            <w:b/>
            <w:i/>
            <w:sz w:val="24"/>
            <w:szCs w:val="24"/>
            <w:u w:val="single"/>
            <w:lang w:val="en-US"/>
            <w:rPrChange w:id="50" w:author="User" w:date="2011-11-23T15:17:00Z">
              <w:rPr>
                <w:b/>
                <w:i/>
                <w:sz w:val="24"/>
                <w:szCs w:val="24"/>
                <w:u w:val="single"/>
              </w:rPr>
            </w:rPrChange>
          </w:rPr>
          <w:t xml:space="preserve"> Manager</w:t>
        </w:r>
      </w:ins>
    </w:p>
    <w:p w:rsidR="00284395" w:rsidRDefault="00284395" w:rsidP="00284395">
      <w:pPr>
        <w:rPr>
          <w:ins w:id="51" w:author="User" w:date="2011-11-23T15:18:00Z"/>
        </w:rPr>
        <w:pPrChange w:id="52" w:author="User" w:date="2011-11-23T15:20:00Z">
          <w:pPr>
            <w:jc w:val="right"/>
          </w:pPr>
        </w:pPrChange>
      </w:pPr>
      <w:ins w:id="53" w:author="User" w:date="2011-11-23T15:17:00Z">
        <w:r>
          <w:t>The report</w:t>
        </w:r>
      </w:ins>
    </w:p>
    <w:p w:rsidR="00284395" w:rsidRDefault="00284395">
      <w:pPr>
        <w:rPr>
          <w:ins w:id="54" w:author="User" w:date="2011-11-23T15:18:00Z"/>
        </w:rPr>
      </w:pPr>
      <w:ins w:id="55" w:author="User" w:date="2011-11-23T15:18:00Z">
        <w:r>
          <w:br w:type="page"/>
        </w:r>
      </w:ins>
    </w:p>
    <w:p w:rsidR="00BC4B26" w:rsidRDefault="00BC4B26" w:rsidP="00284395">
      <w:pPr>
        <w:jc w:val="right"/>
        <w:rPr>
          <w:sz w:val="28"/>
          <w:szCs w:val="28"/>
          <w:lang w:val="en-US"/>
        </w:rPr>
      </w:pPr>
      <w:r>
        <w:rPr>
          <w:sz w:val="28"/>
          <w:szCs w:val="28"/>
          <w:lang w:val="en-US"/>
        </w:rPr>
        <w:t>LAP 9 / 4.1 / 1</w:t>
      </w:r>
    </w:p>
    <w:p w:rsidR="00BC4B26" w:rsidRDefault="00BC4B26" w:rsidP="00920F4B">
      <w:pPr>
        <w:jc w:val="right"/>
        <w:rPr>
          <w:sz w:val="28"/>
          <w:szCs w:val="28"/>
          <w:lang w:val="en-US"/>
        </w:rPr>
      </w:pPr>
    </w:p>
    <w:p w:rsidR="00920F4B" w:rsidRPr="00920F4B" w:rsidRDefault="00920F4B" w:rsidP="00920F4B">
      <w:pPr>
        <w:jc w:val="right"/>
        <w:rPr>
          <w:sz w:val="28"/>
          <w:szCs w:val="28"/>
          <w:lang w:val="en-US"/>
        </w:rPr>
      </w:pPr>
      <w:r>
        <w:rPr>
          <w:sz w:val="28"/>
          <w:szCs w:val="28"/>
          <w:lang w:val="en-US"/>
        </w:rPr>
        <w:t>30 October 2011</w:t>
      </w:r>
    </w:p>
    <w:p w:rsidR="005178DD" w:rsidRPr="00920F4B" w:rsidRDefault="005178DD" w:rsidP="005178DD">
      <w:pPr>
        <w:jc w:val="center"/>
        <w:rPr>
          <w:b/>
          <w:sz w:val="28"/>
          <w:szCs w:val="28"/>
          <w:u w:val="single"/>
          <w:lang w:val="en-US"/>
        </w:rPr>
      </w:pPr>
      <w:r w:rsidRPr="00920F4B">
        <w:rPr>
          <w:b/>
          <w:sz w:val="28"/>
          <w:szCs w:val="28"/>
          <w:u w:val="single"/>
          <w:lang w:val="en-US"/>
        </w:rPr>
        <w:t>Note for the L</w:t>
      </w:r>
      <w:r w:rsidR="00920F4B" w:rsidRPr="00920F4B">
        <w:rPr>
          <w:b/>
          <w:sz w:val="28"/>
          <w:szCs w:val="28"/>
          <w:u w:val="single"/>
          <w:lang w:val="en-US"/>
        </w:rPr>
        <w:t xml:space="preserve">egal </w:t>
      </w:r>
      <w:r w:rsidRPr="00920F4B">
        <w:rPr>
          <w:b/>
          <w:sz w:val="28"/>
          <w:szCs w:val="28"/>
          <w:u w:val="single"/>
          <w:lang w:val="en-US"/>
        </w:rPr>
        <w:t>A</w:t>
      </w:r>
      <w:r w:rsidR="00920F4B" w:rsidRPr="00920F4B">
        <w:rPr>
          <w:b/>
          <w:sz w:val="28"/>
          <w:szCs w:val="28"/>
          <w:u w:val="single"/>
          <w:lang w:val="en-US"/>
        </w:rPr>
        <w:t xml:space="preserve">dvisory </w:t>
      </w:r>
      <w:r w:rsidRPr="00920F4B">
        <w:rPr>
          <w:b/>
          <w:sz w:val="28"/>
          <w:szCs w:val="28"/>
          <w:u w:val="single"/>
          <w:lang w:val="en-US"/>
        </w:rPr>
        <w:t>P</w:t>
      </w:r>
      <w:r w:rsidR="00920F4B" w:rsidRPr="00920F4B">
        <w:rPr>
          <w:b/>
          <w:sz w:val="28"/>
          <w:szCs w:val="28"/>
          <w:u w:val="single"/>
          <w:lang w:val="en-US"/>
        </w:rPr>
        <w:t>anel</w:t>
      </w:r>
    </w:p>
    <w:p w:rsidR="00920F4B" w:rsidRDefault="00920F4B" w:rsidP="00920F4B">
      <w:pPr>
        <w:jc w:val="both"/>
        <w:rPr>
          <w:b/>
          <w:sz w:val="28"/>
          <w:szCs w:val="28"/>
          <w:lang w:val="en-US"/>
        </w:rPr>
      </w:pPr>
    </w:p>
    <w:p w:rsidR="00920F4B" w:rsidRDefault="00920F4B" w:rsidP="00920F4B">
      <w:pPr>
        <w:jc w:val="both"/>
        <w:rPr>
          <w:sz w:val="28"/>
          <w:szCs w:val="28"/>
          <w:lang w:val="en-US"/>
        </w:rPr>
      </w:pPr>
      <w:r>
        <w:rPr>
          <w:sz w:val="28"/>
          <w:szCs w:val="28"/>
          <w:lang w:val="en-US"/>
        </w:rPr>
        <w:t>At its 50</w:t>
      </w:r>
      <w:r>
        <w:rPr>
          <w:sz w:val="28"/>
          <w:szCs w:val="28"/>
          <w:vertAlign w:val="superscript"/>
          <w:lang w:val="en-US"/>
        </w:rPr>
        <w:t>th</w:t>
      </w:r>
      <w:r>
        <w:rPr>
          <w:sz w:val="28"/>
          <w:szCs w:val="28"/>
          <w:lang w:val="en-US"/>
        </w:rPr>
        <w:t xml:space="preserve"> session, the Council decided to establish a Correspondence Group for the development and the sustainability of the IALA World-Wide Academy. One of the proposals of the Group is the adoption by the Council of a “Decision” which defines the IALA WWA, its aims, its governance and its </w:t>
      </w:r>
      <w:r w:rsidR="00E22BB7">
        <w:rPr>
          <w:sz w:val="28"/>
          <w:szCs w:val="28"/>
          <w:lang w:val="en-US"/>
        </w:rPr>
        <w:t>budget</w:t>
      </w:r>
      <w:r>
        <w:rPr>
          <w:sz w:val="28"/>
          <w:szCs w:val="28"/>
          <w:lang w:val="en-US"/>
        </w:rPr>
        <w:t>. The principle should be that the Academy is part of the IALA Secretariat but with a specific mode of decision and a budget independent of the general IALA budget. The advice of the LAP is requested on the draft decision attached to this note</w:t>
      </w:r>
      <w:r w:rsidR="00E22BB7">
        <w:rPr>
          <w:sz w:val="28"/>
          <w:szCs w:val="28"/>
          <w:lang w:val="en-US"/>
        </w:rPr>
        <w:t>, in particular if the Council may adopt “Decision”.</w:t>
      </w:r>
    </w:p>
    <w:p w:rsidR="00920F4B" w:rsidRDefault="00920F4B" w:rsidP="00920F4B">
      <w:pPr>
        <w:jc w:val="both"/>
        <w:rPr>
          <w:sz w:val="28"/>
          <w:szCs w:val="28"/>
          <w:lang w:val="en-US"/>
        </w:rPr>
      </w:pPr>
    </w:p>
    <w:p w:rsidR="005178DD" w:rsidRDefault="005178DD" w:rsidP="00920F4B">
      <w:pPr>
        <w:jc w:val="both"/>
        <w:rPr>
          <w:b/>
          <w:sz w:val="28"/>
          <w:szCs w:val="28"/>
          <w:lang w:val="en-US"/>
        </w:rPr>
      </w:pPr>
      <w:r>
        <w:rPr>
          <w:b/>
          <w:sz w:val="28"/>
          <w:szCs w:val="28"/>
          <w:lang w:val="en-US"/>
        </w:rPr>
        <w:br w:type="page"/>
      </w:r>
    </w:p>
    <w:p w:rsidR="00920F4B" w:rsidRDefault="00920F4B" w:rsidP="00920F4B">
      <w:pPr>
        <w:jc w:val="both"/>
        <w:rPr>
          <w:b/>
          <w:sz w:val="28"/>
          <w:szCs w:val="28"/>
          <w:lang w:val="en-US"/>
        </w:rPr>
      </w:pPr>
    </w:p>
    <w:p w:rsidR="005178DD" w:rsidRDefault="005178DD">
      <w:pPr>
        <w:rPr>
          <w:b/>
          <w:sz w:val="28"/>
          <w:szCs w:val="28"/>
          <w:lang w:val="en-US"/>
        </w:rPr>
      </w:pPr>
    </w:p>
    <w:p w:rsidR="00274F82" w:rsidRPr="0079156E" w:rsidRDefault="004C7C96" w:rsidP="00274F82">
      <w:pPr>
        <w:spacing w:after="0" w:line="240" w:lineRule="auto"/>
        <w:jc w:val="center"/>
        <w:rPr>
          <w:b/>
          <w:sz w:val="28"/>
          <w:szCs w:val="28"/>
          <w:lang w:val="en-US"/>
        </w:rPr>
      </w:pPr>
      <w:r>
        <w:rPr>
          <w:b/>
          <w:sz w:val="28"/>
          <w:szCs w:val="28"/>
          <w:lang w:val="en-US"/>
        </w:rPr>
        <w:t>Draft DECISION</w:t>
      </w:r>
    </w:p>
    <w:p w:rsidR="004C7C96" w:rsidRDefault="004C7C96" w:rsidP="004C7C96">
      <w:pPr>
        <w:spacing w:after="0" w:line="240" w:lineRule="auto"/>
        <w:jc w:val="center"/>
        <w:rPr>
          <w:b/>
          <w:sz w:val="28"/>
          <w:szCs w:val="28"/>
          <w:lang w:val="en-US"/>
        </w:rPr>
      </w:pPr>
    </w:p>
    <w:p w:rsidR="00274F82" w:rsidRPr="0079156E" w:rsidRDefault="00274F82" w:rsidP="004C7C96">
      <w:pPr>
        <w:spacing w:after="0" w:line="240" w:lineRule="auto"/>
        <w:jc w:val="center"/>
        <w:rPr>
          <w:b/>
          <w:sz w:val="28"/>
          <w:szCs w:val="28"/>
          <w:lang w:val="en-US"/>
        </w:rPr>
      </w:pPr>
      <w:r w:rsidRPr="0079156E">
        <w:rPr>
          <w:b/>
          <w:sz w:val="28"/>
          <w:szCs w:val="28"/>
          <w:lang w:val="en-US"/>
        </w:rPr>
        <w:t>Aims and Functions</w:t>
      </w:r>
      <w:r w:rsidR="004C7C96">
        <w:rPr>
          <w:b/>
          <w:sz w:val="28"/>
          <w:szCs w:val="28"/>
          <w:lang w:val="en-US"/>
        </w:rPr>
        <w:t xml:space="preserve"> of the IALA World-Wide Academy</w:t>
      </w:r>
    </w:p>
    <w:p w:rsidR="00274F82" w:rsidRPr="0079156E" w:rsidRDefault="00274F82" w:rsidP="00274F82">
      <w:pPr>
        <w:spacing w:after="0" w:line="240" w:lineRule="auto"/>
        <w:jc w:val="both"/>
        <w:rPr>
          <w:sz w:val="28"/>
          <w:szCs w:val="28"/>
          <w:lang w:val="en-US"/>
        </w:rPr>
      </w:pPr>
    </w:p>
    <w:p w:rsidR="00274F82" w:rsidRPr="00D61C73" w:rsidRDefault="00274F82" w:rsidP="00274F82">
      <w:pPr>
        <w:spacing w:after="0" w:line="240" w:lineRule="auto"/>
        <w:jc w:val="both"/>
        <w:rPr>
          <w:b/>
          <w:sz w:val="28"/>
          <w:szCs w:val="28"/>
          <w:lang w:val="en-US"/>
        </w:rPr>
      </w:pPr>
      <w:r w:rsidRPr="00D61C73">
        <w:rPr>
          <w:b/>
          <w:sz w:val="28"/>
          <w:szCs w:val="28"/>
          <w:lang w:val="en-US"/>
        </w:rPr>
        <w:t>THE COUNCIL,</w:t>
      </w:r>
    </w:p>
    <w:p w:rsidR="00274F82" w:rsidRPr="0079156E" w:rsidRDefault="00274F82" w:rsidP="00274F82">
      <w:pPr>
        <w:spacing w:after="0" w:line="240" w:lineRule="auto"/>
        <w:jc w:val="both"/>
        <w:rPr>
          <w:sz w:val="28"/>
          <w:szCs w:val="28"/>
          <w:lang w:val="en-US"/>
        </w:rPr>
      </w:pPr>
    </w:p>
    <w:p w:rsidR="00274F82" w:rsidRDefault="00274F82" w:rsidP="00DD7A01">
      <w:pPr>
        <w:spacing w:after="0" w:line="240" w:lineRule="auto"/>
        <w:ind w:firstLine="708"/>
        <w:jc w:val="both"/>
        <w:rPr>
          <w:sz w:val="28"/>
          <w:szCs w:val="28"/>
          <w:lang w:val="en-US"/>
        </w:rPr>
      </w:pPr>
      <w:r w:rsidRPr="00D61C73">
        <w:rPr>
          <w:b/>
          <w:sz w:val="28"/>
          <w:szCs w:val="28"/>
          <w:lang w:val="en-US"/>
        </w:rPr>
        <w:t>RECALLING</w:t>
      </w:r>
      <w:r w:rsidRPr="0079156E">
        <w:rPr>
          <w:sz w:val="28"/>
          <w:szCs w:val="28"/>
          <w:lang w:val="en-US"/>
        </w:rPr>
        <w:t xml:space="preserve"> that the aim of IALA is to foster the safe, economic and efficient movement of vessels, through improvement and harmonisation of aids to navigation world</w:t>
      </w:r>
      <w:r w:rsidR="00E22BB7">
        <w:rPr>
          <w:sz w:val="28"/>
          <w:szCs w:val="28"/>
          <w:lang w:val="en-US"/>
        </w:rPr>
        <w:t>-</w:t>
      </w:r>
      <w:r w:rsidRPr="0079156E">
        <w:rPr>
          <w:sz w:val="28"/>
          <w:szCs w:val="28"/>
          <w:lang w:val="en-US"/>
        </w:rPr>
        <w:t>wide and other appropriate means, for the benefit of the maritime community and the protection of the environment;</w:t>
      </w:r>
    </w:p>
    <w:p w:rsidR="00A441F6" w:rsidRPr="0079156E" w:rsidRDefault="00A441F6" w:rsidP="00274F82">
      <w:pPr>
        <w:spacing w:after="0" w:line="240" w:lineRule="auto"/>
        <w:jc w:val="both"/>
        <w:rPr>
          <w:sz w:val="28"/>
          <w:szCs w:val="28"/>
          <w:lang w:val="en-US"/>
        </w:rPr>
      </w:pPr>
    </w:p>
    <w:p w:rsidR="00A441F6" w:rsidRPr="0079156E" w:rsidRDefault="00A441F6" w:rsidP="00DD7A01">
      <w:pPr>
        <w:spacing w:after="0" w:line="240" w:lineRule="auto"/>
        <w:ind w:firstLine="708"/>
        <w:jc w:val="both"/>
        <w:rPr>
          <w:sz w:val="28"/>
          <w:szCs w:val="28"/>
          <w:lang w:val="en-US"/>
        </w:rPr>
      </w:pPr>
      <w:r w:rsidRPr="00D61C73">
        <w:rPr>
          <w:b/>
          <w:sz w:val="28"/>
          <w:szCs w:val="28"/>
          <w:lang w:val="en-US"/>
        </w:rPr>
        <w:t>RECOGNIZING</w:t>
      </w:r>
      <w:r w:rsidRPr="0079156E">
        <w:rPr>
          <w:sz w:val="28"/>
          <w:szCs w:val="28"/>
          <w:lang w:val="en-US"/>
        </w:rPr>
        <w:t xml:space="preserve"> that harmonised and uniformed standards on education and training of aids to navigation personnel are essential for implementing, providing </w:t>
      </w:r>
      <w:r>
        <w:rPr>
          <w:sz w:val="28"/>
          <w:szCs w:val="28"/>
          <w:lang w:val="en-US"/>
        </w:rPr>
        <w:t>and maintaining world-</w:t>
      </w:r>
      <w:r w:rsidRPr="0079156E">
        <w:rPr>
          <w:sz w:val="28"/>
          <w:szCs w:val="28"/>
          <w:lang w:val="en-US"/>
        </w:rPr>
        <w:t xml:space="preserve">wide </w:t>
      </w:r>
      <w:r>
        <w:rPr>
          <w:sz w:val="28"/>
          <w:szCs w:val="28"/>
          <w:lang w:val="en-US"/>
        </w:rPr>
        <w:t>harmonized</w:t>
      </w:r>
      <w:r w:rsidRPr="0079156E">
        <w:rPr>
          <w:sz w:val="28"/>
          <w:szCs w:val="28"/>
          <w:lang w:val="en-US"/>
        </w:rPr>
        <w:t xml:space="preserve"> aids to navigation services;</w:t>
      </w:r>
    </w:p>
    <w:p w:rsidR="00274F82" w:rsidRPr="0079156E" w:rsidRDefault="00274F82" w:rsidP="00274F82">
      <w:pPr>
        <w:spacing w:after="0" w:line="240" w:lineRule="auto"/>
        <w:jc w:val="both"/>
        <w:rPr>
          <w:sz w:val="28"/>
          <w:szCs w:val="28"/>
          <w:lang w:val="en-US"/>
        </w:rPr>
      </w:pPr>
    </w:p>
    <w:p w:rsidR="00274F82" w:rsidRPr="0079156E" w:rsidRDefault="00274F82" w:rsidP="00DD7A01">
      <w:pPr>
        <w:spacing w:after="0" w:line="240" w:lineRule="auto"/>
        <w:ind w:firstLine="708"/>
        <w:jc w:val="both"/>
        <w:rPr>
          <w:sz w:val="28"/>
          <w:szCs w:val="28"/>
          <w:lang w:val="en-US"/>
        </w:rPr>
      </w:pPr>
      <w:r w:rsidRPr="00D61C73">
        <w:rPr>
          <w:b/>
          <w:sz w:val="28"/>
          <w:szCs w:val="28"/>
          <w:lang w:val="en-US"/>
        </w:rPr>
        <w:t>ALSO RECOGNIZING</w:t>
      </w:r>
      <w:r w:rsidRPr="0079156E">
        <w:rPr>
          <w:sz w:val="28"/>
          <w:szCs w:val="28"/>
          <w:lang w:val="en-US"/>
        </w:rPr>
        <w:t xml:space="preserve"> that there is considerable knowledge and expertise within the IALA community that could be shared to assist authorities in meeting their </w:t>
      </w:r>
      <w:del w:id="56" w:author="User" w:date="2011-11-03T12:12:00Z">
        <w:r w:rsidR="00A441F6" w:rsidDel="00C94CEF">
          <w:rPr>
            <w:sz w:val="28"/>
            <w:szCs w:val="28"/>
            <w:lang w:val="en-US"/>
          </w:rPr>
          <w:delText xml:space="preserve">UNCLOS and </w:delText>
        </w:r>
        <w:r w:rsidRPr="0079156E" w:rsidDel="00C94CEF">
          <w:rPr>
            <w:sz w:val="28"/>
            <w:szCs w:val="28"/>
            <w:lang w:val="en-US"/>
          </w:rPr>
          <w:delText>SOLAS</w:delText>
        </w:r>
      </w:del>
      <w:ins w:id="57" w:author="User" w:date="2011-11-03T12:13:00Z">
        <w:r w:rsidR="00C94CEF">
          <w:rPr>
            <w:sz w:val="28"/>
            <w:szCs w:val="28"/>
            <w:lang w:val="en-US"/>
          </w:rPr>
          <w:t>I</w:t>
        </w:r>
      </w:ins>
      <w:ins w:id="58" w:author="User" w:date="2011-11-03T12:12:00Z">
        <w:r w:rsidR="00C94CEF">
          <w:rPr>
            <w:sz w:val="28"/>
            <w:szCs w:val="28"/>
            <w:lang w:val="en-US"/>
          </w:rPr>
          <w:t>nternational Maritime Convention</w:t>
        </w:r>
      </w:ins>
      <w:r w:rsidRPr="0079156E">
        <w:rPr>
          <w:sz w:val="28"/>
          <w:szCs w:val="28"/>
          <w:lang w:val="en-US"/>
        </w:rPr>
        <w:t xml:space="preserve"> obligations </w:t>
      </w:r>
      <w:r w:rsidR="00A441F6">
        <w:rPr>
          <w:sz w:val="28"/>
          <w:szCs w:val="28"/>
          <w:lang w:val="en-US"/>
        </w:rPr>
        <w:t xml:space="preserve">for safety of navigation and </w:t>
      </w:r>
      <w:r w:rsidRPr="0079156E">
        <w:rPr>
          <w:sz w:val="28"/>
          <w:szCs w:val="28"/>
          <w:lang w:val="en-US"/>
        </w:rPr>
        <w:t xml:space="preserve">for the provision of </w:t>
      </w:r>
      <w:r w:rsidR="00A441F6">
        <w:rPr>
          <w:sz w:val="28"/>
          <w:szCs w:val="28"/>
          <w:lang w:val="en-US"/>
        </w:rPr>
        <w:t xml:space="preserve">marine </w:t>
      </w:r>
      <w:r w:rsidRPr="0079156E">
        <w:rPr>
          <w:sz w:val="28"/>
          <w:szCs w:val="28"/>
          <w:lang w:val="en-US"/>
        </w:rPr>
        <w:t>aids to navigation;</w:t>
      </w:r>
    </w:p>
    <w:p w:rsidR="00274F82" w:rsidRPr="0079156E" w:rsidRDefault="00274F82" w:rsidP="00274F82">
      <w:pPr>
        <w:spacing w:after="0" w:line="240" w:lineRule="auto"/>
        <w:jc w:val="both"/>
        <w:rPr>
          <w:sz w:val="28"/>
          <w:szCs w:val="28"/>
          <w:lang w:val="en-US"/>
        </w:rPr>
      </w:pPr>
    </w:p>
    <w:p w:rsidR="00274F82" w:rsidRDefault="00A441F6" w:rsidP="00DD7A01">
      <w:pPr>
        <w:spacing w:after="0" w:line="240" w:lineRule="auto"/>
        <w:ind w:firstLine="708"/>
        <w:jc w:val="both"/>
        <w:rPr>
          <w:sz w:val="28"/>
          <w:szCs w:val="28"/>
          <w:lang w:val="en-US"/>
        </w:rPr>
      </w:pPr>
      <w:r w:rsidRPr="00D61C73">
        <w:rPr>
          <w:b/>
          <w:sz w:val="28"/>
          <w:szCs w:val="28"/>
          <w:lang w:val="en-US"/>
        </w:rPr>
        <w:t xml:space="preserve">HAVING </w:t>
      </w:r>
      <w:r w:rsidR="00274F82" w:rsidRPr="00D61C73">
        <w:rPr>
          <w:b/>
          <w:sz w:val="28"/>
          <w:szCs w:val="28"/>
          <w:lang w:val="en-US"/>
        </w:rPr>
        <w:t>NOT</w:t>
      </w:r>
      <w:del w:id="59" w:author="User" w:date="2011-11-03T12:13:00Z">
        <w:r w:rsidR="00274F82" w:rsidRPr="00D61C73" w:rsidDel="00C94CEF">
          <w:rPr>
            <w:b/>
            <w:sz w:val="28"/>
            <w:szCs w:val="28"/>
            <w:lang w:val="en-US"/>
          </w:rPr>
          <w:delText>IC</w:delText>
        </w:r>
      </w:del>
      <w:r w:rsidR="00274F82" w:rsidRPr="00D61C73">
        <w:rPr>
          <w:b/>
          <w:sz w:val="28"/>
          <w:szCs w:val="28"/>
          <w:lang w:val="en-US"/>
        </w:rPr>
        <w:t>ED</w:t>
      </w:r>
      <w:r w:rsidR="00274F82" w:rsidRPr="0079156E">
        <w:rPr>
          <w:sz w:val="28"/>
          <w:szCs w:val="28"/>
          <w:lang w:val="en-US"/>
        </w:rPr>
        <w:t xml:space="preserve"> that </w:t>
      </w:r>
      <w:r w:rsidR="00117A4D">
        <w:rPr>
          <w:sz w:val="28"/>
          <w:szCs w:val="28"/>
          <w:lang w:val="en-US"/>
        </w:rPr>
        <w:t xml:space="preserve">delivering capacity building and training in the field of safety of navigation and provision of marine aids to navigation to nations in need is part of the role of the Association according to its </w:t>
      </w:r>
      <w:del w:id="60" w:author="User" w:date="2011-11-03T12:13:00Z">
        <w:r w:rsidR="00F52FF4" w:rsidDel="00C94CEF">
          <w:rPr>
            <w:sz w:val="28"/>
            <w:szCs w:val="28"/>
            <w:lang w:val="en-US"/>
          </w:rPr>
          <w:delText>Statutes</w:delText>
        </w:r>
      </w:del>
      <w:ins w:id="61" w:author="User" w:date="2011-11-03T12:13:00Z">
        <w:r w:rsidR="00C94CEF">
          <w:rPr>
            <w:sz w:val="28"/>
            <w:szCs w:val="28"/>
            <w:lang w:val="en-US"/>
          </w:rPr>
          <w:t>Constitution</w:t>
        </w:r>
      </w:ins>
      <w:r w:rsidR="00F52FF4">
        <w:rPr>
          <w:sz w:val="28"/>
          <w:szCs w:val="28"/>
          <w:lang w:val="en-US"/>
        </w:rPr>
        <w:t>;</w:t>
      </w:r>
    </w:p>
    <w:p w:rsidR="00F52FF4" w:rsidRDefault="00F52FF4" w:rsidP="00274F82">
      <w:pPr>
        <w:spacing w:after="0" w:line="240" w:lineRule="auto"/>
        <w:jc w:val="both"/>
        <w:rPr>
          <w:sz w:val="28"/>
          <w:szCs w:val="28"/>
          <w:lang w:val="en-US"/>
        </w:rPr>
      </w:pPr>
    </w:p>
    <w:p w:rsidR="00F52FF4" w:rsidRPr="0079156E" w:rsidRDefault="00F52FF4" w:rsidP="00DD7A01">
      <w:pPr>
        <w:spacing w:after="0" w:line="240" w:lineRule="auto"/>
        <w:ind w:firstLine="708"/>
        <w:jc w:val="both"/>
        <w:rPr>
          <w:sz w:val="28"/>
          <w:szCs w:val="28"/>
          <w:lang w:val="en-US"/>
        </w:rPr>
      </w:pPr>
      <w:r w:rsidRPr="00D61C73">
        <w:rPr>
          <w:b/>
          <w:sz w:val="28"/>
          <w:szCs w:val="28"/>
          <w:lang w:val="en-US"/>
        </w:rPr>
        <w:t>TAKING INTO ACCOUNT</w:t>
      </w:r>
      <w:r>
        <w:rPr>
          <w:sz w:val="28"/>
          <w:szCs w:val="28"/>
          <w:lang w:val="en-US"/>
        </w:rPr>
        <w:t xml:space="preserve"> </w:t>
      </w:r>
      <w:r w:rsidR="00D61C73">
        <w:rPr>
          <w:sz w:val="28"/>
          <w:szCs w:val="28"/>
          <w:lang w:val="en-US"/>
        </w:rPr>
        <w:t xml:space="preserve">the proposal of the </w:t>
      </w:r>
      <w:r w:rsidR="00D61C73" w:rsidRPr="00065F63">
        <w:rPr>
          <w:sz w:val="28"/>
          <w:szCs w:val="28"/>
          <w:lang w:val="en-US"/>
        </w:rPr>
        <w:t>Correspondence Group for the development and the sustainability of the IALA W</w:t>
      </w:r>
      <w:r w:rsidR="00D61C73">
        <w:rPr>
          <w:sz w:val="28"/>
          <w:szCs w:val="28"/>
          <w:lang w:val="en-US"/>
        </w:rPr>
        <w:t>orld-Wide Academy</w:t>
      </w:r>
      <w:r>
        <w:rPr>
          <w:sz w:val="28"/>
          <w:szCs w:val="28"/>
          <w:lang w:val="en-US"/>
        </w:rPr>
        <w:t>,</w:t>
      </w:r>
      <w:r w:rsidR="00D61C73">
        <w:rPr>
          <w:sz w:val="28"/>
          <w:szCs w:val="28"/>
          <w:lang w:val="en-US"/>
        </w:rPr>
        <w:t xml:space="preserve"> which was created </w:t>
      </w:r>
      <w:r w:rsidR="00E22BB7">
        <w:rPr>
          <w:sz w:val="28"/>
          <w:szCs w:val="28"/>
          <w:lang w:val="en-US"/>
        </w:rPr>
        <w:t xml:space="preserve">by the Council </w:t>
      </w:r>
      <w:r w:rsidR="00D61C73">
        <w:rPr>
          <w:sz w:val="28"/>
          <w:szCs w:val="28"/>
          <w:lang w:val="en-US"/>
        </w:rPr>
        <w:t>at its 50</w:t>
      </w:r>
      <w:r w:rsidR="00D61C73" w:rsidRPr="00D61C73">
        <w:rPr>
          <w:sz w:val="28"/>
          <w:szCs w:val="28"/>
          <w:vertAlign w:val="superscript"/>
          <w:lang w:val="en-US"/>
        </w:rPr>
        <w:t>th</w:t>
      </w:r>
      <w:r w:rsidR="00D61C73">
        <w:rPr>
          <w:sz w:val="28"/>
          <w:szCs w:val="28"/>
          <w:lang w:val="en-US"/>
        </w:rPr>
        <w:t xml:space="preserve"> session,</w:t>
      </w:r>
    </w:p>
    <w:p w:rsidR="00274F82" w:rsidRPr="0079156E" w:rsidRDefault="00274F82" w:rsidP="00274F82">
      <w:pPr>
        <w:spacing w:after="0" w:line="240" w:lineRule="auto"/>
        <w:jc w:val="both"/>
        <w:rPr>
          <w:sz w:val="28"/>
          <w:szCs w:val="28"/>
          <w:lang w:val="en-US"/>
        </w:rPr>
      </w:pPr>
    </w:p>
    <w:p w:rsidR="00274F82" w:rsidRPr="0079156E" w:rsidRDefault="00274F82" w:rsidP="00274F82">
      <w:pPr>
        <w:spacing w:after="0" w:line="240" w:lineRule="auto"/>
        <w:jc w:val="both"/>
        <w:rPr>
          <w:sz w:val="28"/>
          <w:szCs w:val="28"/>
          <w:lang w:val="en-US"/>
        </w:rPr>
      </w:pPr>
    </w:p>
    <w:p w:rsidR="00274F82" w:rsidRPr="00D61C73" w:rsidRDefault="00741359" w:rsidP="00DD7A01">
      <w:pPr>
        <w:spacing w:after="0" w:line="240" w:lineRule="auto"/>
        <w:ind w:firstLine="708"/>
        <w:jc w:val="both"/>
        <w:rPr>
          <w:b/>
          <w:sz w:val="28"/>
          <w:szCs w:val="28"/>
          <w:lang w:val="en-US"/>
        </w:rPr>
      </w:pPr>
      <w:r w:rsidRPr="00D61C73">
        <w:rPr>
          <w:b/>
          <w:sz w:val="28"/>
          <w:szCs w:val="28"/>
          <w:lang w:val="en-US"/>
        </w:rPr>
        <w:t>DECIDES THAT:</w:t>
      </w:r>
    </w:p>
    <w:p w:rsidR="00741359" w:rsidRDefault="00741359" w:rsidP="00274F82">
      <w:pPr>
        <w:spacing w:after="0" w:line="240" w:lineRule="auto"/>
        <w:jc w:val="both"/>
        <w:rPr>
          <w:sz w:val="28"/>
          <w:szCs w:val="28"/>
          <w:lang w:val="en-US"/>
        </w:rPr>
      </w:pPr>
    </w:p>
    <w:p w:rsidR="00BB77F1" w:rsidRDefault="00BB77F1" w:rsidP="00BB77F1">
      <w:pPr>
        <w:spacing w:after="0" w:line="240" w:lineRule="auto"/>
        <w:jc w:val="both"/>
        <w:rPr>
          <w:sz w:val="28"/>
          <w:szCs w:val="28"/>
          <w:lang w:val="en-US"/>
        </w:rPr>
      </w:pPr>
      <w:r>
        <w:rPr>
          <w:sz w:val="28"/>
          <w:szCs w:val="28"/>
          <w:lang w:val="en-US"/>
        </w:rPr>
        <w:t xml:space="preserve">1 </w:t>
      </w:r>
      <w:r w:rsidR="00D61C73">
        <w:rPr>
          <w:sz w:val="28"/>
          <w:szCs w:val="28"/>
          <w:lang w:val="en-US"/>
        </w:rPr>
        <w:tab/>
      </w:r>
      <w:r w:rsidRPr="00BB77F1">
        <w:rPr>
          <w:sz w:val="28"/>
          <w:szCs w:val="28"/>
          <w:lang w:val="en-US"/>
        </w:rPr>
        <w:t xml:space="preserve">The IALA World-Wide Academy (WWA) is the vehicle by which IALA delivers training and capacity building.  It </w:t>
      </w:r>
      <w:r>
        <w:rPr>
          <w:sz w:val="28"/>
          <w:szCs w:val="28"/>
          <w:lang w:val="en-US"/>
        </w:rPr>
        <w:t xml:space="preserve">also </w:t>
      </w:r>
      <w:r w:rsidRPr="00BB77F1">
        <w:rPr>
          <w:sz w:val="28"/>
          <w:szCs w:val="28"/>
          <w:lang w:val="en-US"/>
        </w:rPr>
        <w:t xml:space="preserve">may augment the Research &amp; Development (R&amp;D) carried out by the IALA Committees in identifying activities applicable to external funding. </w:t>
      </w:r>
    </w:p>
    <w:p w:rsidR="00BB77F1" w:rsidRPr="00BB77F1" w:rsidRDefault="00BB77F1" w:rsidP="00BB77F1">
      <w:pPr>
        <w:spacing w:after="0" w:line="240" w:lineRule="auto"/>
        <w:jc w:val="both"/>
        <w:rPr>
          <w:sz w:val="28"/>
          <w:szCs w:val="28"/>
          <w:lang w:val="en-US"/>
        </w:rPr>
      </w:pPr>
    </w:p>
    <w:p w:rsidR="00BB77F1" w:rsidRDefault="00D61C73" w:rsidP="00BB77F1">
      <w:pPr>
        <w:spacing w:after="0" w:line="240" w:lineRule="auto"/>
        <w:jc w:val="both"/>
        <w:rPr>
          <w:sz w:val="28"/>
          <w:szCs w:val="28"/>
          <w:lang w:val="en-US"/>
        </w:rPr>
      </w:pPr>
      <w:r>
        <w:rPr>
          <w:sz w:val="28"/>
          <w:szCs w:val="28"/>
          <w:lang w:val="en-US"/>
        </w:rPr>
        <w:lastRenderedPageBreak/>
        <w:t>2</w:t>
      </w:r>
      <w:r w:rsidR="00BB77F1" w:rsidRPr="00BB77F1">
        <w:rPr>
          <w:sz w:val="28"/>
          <w:szCs w:val="28"/>
          <w:lang w:val="en-US"/>
        </w:rPr>
        <w:tab/>
      </w:r>
      <w:r w:rsidR="00BB77F1">
        <w:rPr>
          <w:sz w:val="28"/>
          <w:szCs w:val="28"/>
          <w:lang w:val="en-US"/>
        </w:rPr>
        <w:t xml:space="preserve">The aims of the IALA </w:t>
      </w:r>
      <w:r w:rsidR="00BB77F1" w:rsidRPr="00BB77F1">
        <w:rPr>
          <w:sz w:val="28"/>
          <w:szCs w:val="28"/>
          <w:lang w:val="en-US"/>
        </w:rPr>
        <w:t>WWA</w:t>
      </w:r>
      <w:r w:rsidR="00BB77F1">
        <w:rPr>
          <w:sz w:val="28"/>
          <w:szCs w:val="28"/>
          <w:lang w:val="en-US"/>
        </w:rPr>
        <w:t xml:space="preserve"> are:</w:t>
      </w:r>
    </w:p>
    <w:p w:rsidR="00BB77F1" w:rsidRPr="00BB77F1" w:rsidRDefault="00BB77F1" w:rsidP="00BB77F1">
      <w:pPr>
        <w:spacing w:after="0" w:line="240" w:lineRule="auto"/>
        <w:jc w:val="both"/>
        <w:rPr>
          <w:sz w:val="28"/>
          <w:szCs w:val="28"/>
          <w:lang w:val="en-US"/>
        </w:rPr>
      </w:pPr>
    </w:p>
    <w:p w:rsidR="00BB77F1" w:rsidRPr="0068315A" w:rsidRDefault="00BB77F1" w:rsidP="0068315A">
      <w:pPr>
        <w:pStyle w:val="Paragraphedeliste"/>
        <w:numPr>
          <w:ilvl w:val="0"/>
          <w:numId w:val="16"/>
        </w:numPr>
        <w:spacing w:after="0" w:line="240" w:lineRule="auto"/>
        <w:jc w:val="both"/>
        <w:rPr>
          <w:sz w:val="28"/>
          <w:szCs w:val="28"/>
          <w:lang w:val="en-US"/>
        </w:rPr>
      </w:pPr>
      <w:r w:rsidRPr="0068315A">
        <w:rPr>
          <w:sz w:val="28"/>
          <w:szCs w:val="28"/>
          <w:lang w:val="en-US"/>
        </w:rPr>
        <w:t xml:space="preserve">To develop IALA </w:t>
      </w:r>
      <w:del w:id="62" w:author="User" w:date="2011-11-03T12:01:00Z">
        <w:r w:rsidRPr="0068315A" w:rsidDel="004C7E66">
          <w:rPr>
            <w:sz w:val="28"/>
            <w:szCs w:val="28"/>
            <w:lang w:val="en-US"/>
          </w:rPr>
          <w:delText xml:space="preserve">Recommendations and associated </w:delText>
        </w:r>
      </w:del>
      <w:r w:rsidRPr="0068315A">
        <w:rPr>
          <w:sz w:val="28"/>
          <w:szCs w:val="28"/>
          <w:lang w:val="en-US"/>
        </w:rPr>
        <w:t xml:space="preserve">model courses on aids to navigation training and to establish and manage an accreditation system for aids to navigation training authorities in accordance with the developed IALA Recommendations and associated training courses and; </w:t>
      </w:r>
    </w:p>
    <w:p w:rsidR="00BB77F1" w:rsidRPr="0068315A" w:rsidRDefault="00BB77F1" w:rsidP="0068315A">
      <w:pPr>
        <w:pStyle w:val="Paragraphedeliste"/>
        <w:numPr>
          <w:ilvl w:val="0"/>
          <w:numId w:val="16"/>
        </w:numPr>
        <w:spacing w:after="0" w:line="240" w:lineRule="auto"/>
        <w:jc w:val="both"/>
        <w:rPr>
          <w:sz w:val="28"/>
          <w:szCs w:val="28"/>
          <w:lang w:val="en-US"/>
        </w:rPr>
      </w:pPr>
      <w:r w:rsidRPr="0068315A">
        <w:rPr>
          <w:sz w:val="28"/>
          <w:szCs w:val="28"/>
          <w:lang w:val="en-US"/>
        </w:rPr>
        <w:t xml:space="preserve">To establish and manage systematic aids to navigation capacity building to enable National Authorities to meet their obligations under </w:t>
      </w:r>
      <w:del w:id="63" w:author="User" w:date="2011-11-03T12:11:00Z">
        <w:r w:rsidRPr="0068315A" w:rsidDel="00C94CEF">
          <w:rPr>
            <w:sz w:val="28"/>
            <w:szCs w:val="28"/>
            <w:lang w:val="en-US"/>
          </w:rPr>
          <w:delText>the UNCLOS and SOLAS</w:delText>
        </w:r>
      </w:del>
      <w:ins w:id="64" w:author="User" w:date="2011-11-03T12:11:00Z">
        <w:r w:rsidR="00C94CEF">
          <w:rPr>
            <w:sz w:val="28"/>
            <w:szCs w:val="28"/>
            <w:lang w:val="en-US"/>
          </w:rPr>
          <w:t>International Maritime</w:t>
        </w:r>
      </w:ins>
      <w:r w:rsidRPr="0068315A">
        <w:rPr>
          <w:sz w:val="28"/>
          <w:szCs w:val="28"/>
          <w:lang w:val="en-US"/>
        </w:rPr>
        <w:t xml:space="preserve"> Conventions.</w:t>
      </w:r>
    </w:p>
    <w:p w:rsidR="00BB77F1" w:rsidRPr="00BB77F1" w:rsidRDefault="00BB77F1" w:rsidP="00BB77F1">
      <w:pPr>
        <w:spacing w:after="0" w:line="240" w:lineRule="auto"/>
        <w:jc w:val="both"/>
        <w:rPr>
          <w:sz w:val="28"/>
          <w:szCs w:val="28"/>
          <w:lang w:val="en-US"/>
        </w:rPr>
      </w:pPr>
    </w:p>
    <w:p w:rsidR="00BB77F1" w:rsidRPr="00BB77F1" w:rsidRDefault="00D61C73" w:rsidP="00BB77F1">
      <w:pPr>
        <w:spacing w:after="0" w:line="240" w:lineRule="auto"/>
        <w:jc w:val="both"/>
        <w:rPr>
          <w:sz w:val="28"/>
          <w:szCs w:val="28"/>
          <w:lang w:val="en-US"/>
        </w:rPr>
      </w:pPr>
      <w:r>
        <w:rPr>
          <w:sz w:val="28"/>
          <w:szCs w:val="28"/>
          <w:lang w:val="en-US"/>
        </w:rPr>
        <w:t>3</w:t>
      </w:r>
      <w:r w:rsidR="00BB77F1" w:rsidRPr="00BB77F1">
        <w:rPr>
          <w:sz w:val="28"/>
          <w:szCs w:val="28"/>
          <w:lang w:val="en-US"/>
        </w:rPr>
        <w:tab/>
      </w:r>
      <w:r w:rsidR="00BB77F1">
        <w:rPr>
          <w:sz w:val="28"/>
          <w:szCs w:val="28"/>
          <w:lang w:val="en-US"/>
        </w:rPr>
        <w:t xml:space="preserve">The objectives of the </w:t>
      </w:r>
      <w:r w:rsidR="00BB77F1" w:rsidRPr="00BB77F1">
        <w:rPr>
          <w:sz w:val="28"/>
          <w:szCs w:val="28"/>
          <w:lang w:val="en-US"/>
        </w:rPr>
        <w:t>WWA</w:t>
      </w:r>
      <w:r w:rsidR="00BB77F1">
        <w:rPr>
          <w:sz w:val="28"/>
          <w:szCs w:val="28"/>
          <w:lang w:val="en-US"/>
        </w:rPr>
        <w:t xml:space="preserve"> are:</w:t>
      </w:r>
    </w:p>
    <w:p w:rsidR="00BB77F1" w:rsidRDefault="00BB77F1" w:rsidP="00BB77F1">
      <w:pPr>
        <w:spacing w:after="0" w:line="240" w:lineRule="auto"/>
        <w:jc w:val="both"/>
        <w:rPr>
          <w:sz w:val="28"/>
          <w:szCs w:val="28"/>
          <w:lang w:val="en-US"/>
        </w:rPr>
      </w:pPr>
    </w:p>
    <w:p w:rsidR="00BB77F1" w:rsidRPr="0068315A" w:rsidRDefault="00BB77F1" w:rsidP="0068315A">
      <w:pPr>
        <w:pStyle w:val="Paragraphedeliste"/>
        <w:numPr>
          <w:ilvl w:val="0"/>
          <w:numId w:val="15"/>
        </w:numPr>
        <w:spacing w:after="0" w:line="240" w:lineRule="auto"/>
        <w:jc w:val="both"/>
        <w:rPr>
          <w:sz w:val="28"/>
          <w:szCs w:val="28"/>
          <w:lang w:val="en-US"/>
        </w:rPr>
      </w:pPr>
      <w:r w:rsidRPr="0068315A">
        <w:rPr>
          <w:sz w:val="28"/>
          <w:szCs w:val="28"/>
          <w:lang w:val="en-US"/>
        </w:rPr>
        <w:t xml:space="preserve">to facilitate the development of IALA </w:t>
      </w:r>
      <w:del w:id="65" w:author="User" w:date="2011-11-03T12:02:00Z">
        <w:r w:rsidRPr="0068315A" w:rsidDel="004C7E66">
          <w:rPr>
            <w:sz w:val="28"/>
            <w:szCs w:val="28"/>
            <w:lang w:val="en-US"/>
          </w:rPr>
          <w:delText xml:space="preserve">Recommendations concerning aids to navigation training and associated </w:delText>
        </w:r>
      </w:del>
      <w:r w:rsidRPr="0068315A">
        <w:rPr>
          <w:sz w:val="28"/>
          <w:szCs w:val="28"/>
          <w:lang w:val="en-US"/>
        </w:rPr>
        <w:t>model courses</w:t>
      </w:r>
      <w:ins w:id="66" w:author="User" w:date="2011-11-03T12:02:00Z">
        <w:r w:rsidR="004C7E66">
          <w:rPr>
            <w:sz w:val="28"/>
            <w:szCs w:val="28"/>
            <w:lang w:val="en-US"/>
          </w:rPr>
          <w:t xml:space="preserve"> for aids to navigation training</w:t>
        </w:r>
      </w:ins>
      <w:r w:rsidRPr="0068315A">
        <w:rPr>
          <w:sz w:val="28"/>
          <w:szCs w:val="28"/>
          <w:lang w:val="en-US"/>
        </w:rPr>
        <w:t>;</w:t>
      </w:r>
    </w:p>
    <w:p w:rsidR="00BB77F1" w:rsidRPr="0068315A" w:rsidRDefault="00BB77F1" w:rsidP="0068315A">
      <w:pPr>
        <w:pStyle w:val="Paragraphedeliste"/>
        <w:numPr>
          <w:ilvl w:val="0"/>
          <w:numId w:val="15"/>
        </w:numPr>
        <w:spacing w:after="0" w:line="240" w:lineRule="auto"/>
        <w:jc w:val="both"/>
        <w:rPr>
          <w:sz w:val="28"/>
          <w:szCs w:val="28"/>
          <w:lang w:val="en-US"/>
        </w:rPr>
      </w:pPr>
      <w:r w:rsidRPr="0068315A">
        <w:rPr>
          <w:sz w:val="28"/>
          <w:szCs w:val="28"/>
          <w:lang w:val="en-US"/>
        </w:rPr>
        <w:t>to develop and manage the IALA accreditation of training activities system;</w:t>
      </w:r>
    </w:p>
    <w:p w:rsidR="00BB77F1" w:rsidRPr="0068315A" w:rsidRDefault="00BB77F1" w:rsidP="0068315A">
      <w:pPr>
        <w:pStyle w:val="Paragraphedeliste"/>
        <w:numPr>
          <w:ilvl w:val="0"/>
          <w:numId w:val="15"/>
        </w:numPr>
        <w:spacing w:after="0" w:line="240" w:lineRule="auto"/>
        <w:jc w:val="both"/>
        <w:rPr>
          <w:sz w:val="28"/>
          <w:szCs w:val="28"/>
          <w:lang w:val="en-US"/>
        </w:rPr>
      </w:pPr>
      <w:r w:rsidRPr="0068315A">
        <w:rPr>
          <w:sz w:val="28"/>
          <w:szCs w:val="28"/>
          <w:lang w:val="en-US"/>
        </w:rPr>
        <w:t>to provide the education and training for aids to navigation personnel, particularly in regions of greatest need;</w:t>
      </w:r>
    </w:p>
    <w:p w:rsidR="00BB77F1" w:rsidRPr="0068315A" w:rsidRDefault="00BB77F1" w:rsidP="0068315A">
      <w:pPr>
        <w:pStyle w:val="Paragraphedeliste"/>
        <w:numPr>
          <w:ilvl w:val="0"/>
          <w:numId w:val="15"/>
        </w:numPr>
        <w:spacing w:after="0" w:line="240" w:lineRule="auto"/>
        <w:jc w:val="both"/>
        <w:rPr>
          <w:sz w:val="28"/>
          <w:szCs w:val="28"/>
          <w:lang w:val="en-US"/>
        </w:rPr>
      </w:pPr>
      <w:r w:rsidRPr="0068315A">
        <w:rPr>
          <w:sz w:val="28"/>
          <w:szCs w:val="28"/>
          <w:lang w:val="en-US"/>
        </w:rPr>
        <w:t>to establish and manage systematic aids to navigation capacity building, particularly in regions of greatest need;</w:t>
      </w:r>
    </w:p>
    <w:p w:rsidR="00BB77F1" w:rsidRPr="0068315A" w:rsidRDefault="00BB77F1" w:rsidP="0068315A">
      <w:pPr>
        <w:pStyle w:val="Paragraphedeliste"/>
        <w:numPr>
          <w:ilvl w:val="0"/>
          <w:numId w:val="15"/>
        </w:numPr>
        <w:spacing w:after="0" w:line="240" w:lineRule="auto"/>
        <w:jc w:val="both"/>
        <w:rPr>
          <w:sz w:val="28"/>
          <w:szCs w:val="28"/>
          <w:lang w:val="en-US"/>
        </w:rPr>
      </w:pPr>
      <w:r w:rsidRPr="0068315A">
        <w:rPr>
          <w:sz w:val="28"/>
          <w:szCs w:val="28"/>
          <w:lang w:val="en-US"/>
        </w:rPr>
        <w:t>to enhance the knowledge and expertise, at the appropriate level, so as to achieve a resilient competence in a region;</w:t>
      </w:r>
    </w:p>
    <w:p w:rsidR="00BB77F1" w:rsidRPr="0068315A" w:rsidRDefault="00BB77F1" w:rsidP="0068315A">
      <w:pPr>
        <w:pStyle w:val="Paragraphedeliste"/>
        <w:numPr>
          <w:ilvl w:val="0"/>
          <w:numId w:val="15"/>
        </w:numPr>
        <w:spacing w:after="0" w:line="240" w:lineRule="auto"/>
        <w:jc w:val="both"/>
        <w:rPr>
          <w:sz w:val="28"/>
          <w:szCs w:val="28"/>
          <w:lang w:val="en-US"/>
        </w:rPr>
      </w:pPr>
      <w:r w:rsidRPr="0068315A">
        <w:rPr>
          <w:sz w:val="28"/>
          <w:szCs w:val="28"/>
          <w:lang w:val="en-US"/>
        </w:rPr>
        <w:t>to support research and development initiatives to improve the efficiency and safety of navigation;</w:t>
      </w:r>
    </w:p>
    <w:p w:rsidR="00BB77F1" w:rsidRPr="0068315A" w:rsidRDefault="00BB77F1" w:rsidP="0068315A">
      <w:pPr>
        <w:pStyle w:val="Paragraphedeliste"/>
        <w:numPr>
          <w:ilvl w:val="0"/>
          <w:numId w:val="15"/>
        </w:numPr>
        <w:spacing w:after="0" w:line="240" w:lineRule="auto"/>
        <w:jc w:val="both"/>
        <w:rPr>
          <w:sz w:val="28"/>
          <w:szCs w:val="28"/>
          <w:lang w:val="en-US"/>
        </w:rPr>
      </w:pPr>
      <w:r w:rsidRPr="0068315A">
        <w:rPr>
          <w:sz w:val="28"/>
          <w:szCs w:val="28"/>
          <w:lang w:val="en-US"/>
        </w:rPr>
        <w:t>to develop and maintain the alumni association of the IALA WWA and promoting IALA activities through the alumni association;</w:t>
      </w:r>
    </w:p>
    <w:p w:rsidR="00BB77F1" w:rsidRPr="0068315A" w:rsidDel="004C7E66" w:rsidRDefault="00BB77F1" w:rsidP="0068315A">
      <w:pPr>
        <w:pStyle w:val="Paragraphedeliste"/>
        <w:numPr>
          <w:ilvl w:val="0"/>
          <w:numId w:val="15"/>
        </w:numPr>
        <w:spacing w:after="0" w:line="240" w:lineRule="auto"/>
        <w:jc w:val="both"/>
        <w:rPr>
          <w:del w:id="67" w:author="User" w:date="2011-11-03T12:03:00Z"/>
          <w:sz w:val="28"/>
          <w:szCs w:val="28"/>
          <w:lang w:val="en-US"/>
        </w:rPr>
      </w:pPr>
      <w:del w:id="68" w:author="User" w:date="2011-11-03T12:03:00Z">
        <w:r w:rsidRPr="0068315A" w:rsidDel="004C7E66">
          <w:rPr>
            <w:sz w:val="28"/>
            <w:szCs w:val="28"/>
            <w:lang w:val="en-US"/>
          </w:rPr>
          <w:delText>To report WWA activities to the IALA Council.</w:delText>
        </w:r>
      </w:del>
    </w:p>
    <w:p w:rsidR="00BB77F1" w:rsidRPr="00BB77F1" w:rsidRDefault="00BB77F1" w:rsidP="00BB77F1">
      <w:pPr>
        <w:spacing w:after="0" w:line="240" w:lineRule="auto"/>
        <w:jc w:val="both"/>
        <w:rPr>
          <w:sz w:val="28"/>
          <w:szCs w:val="28"/>
          <w:lang w:val="en-US"/>
        </w:rPr>
      </w:pPr>
    </w:p>
    <w:p w:rsidR="007655B7" w:rsidRPr="00BB77F1" w:rsidRDefault="007655B7" w:rsidP="00BB77F1">
      <w:pPr>
        <w:spacing w:after="0" w:line="240" w:lineRule="auto"/>
        <w:jc w:val="both"/>
        <w:rPr>
          <w:sz w:val="28"/>
          <w:szCs w:val="28"/>
          <w:lang w:val="en-US"/>
        </w:rPr>
      </w:pPr>
    </w:p>
    <w:p w:rsidR="007655B7" w:rsidRDefault="00D61C73" w:rsidP="007655B7">
      <w:pPr>
        <w:spacing w:after="0" w:line="240" w:lineRule="auto"/>
        <w:jc w:val="both"/>
        <w:rPr>
          <w:sz w:val="28"/>
          <w:szCs w:val="28"/>
          <w:lang w:val="en-US"/>
        </w:rPr>
      </w:pPr>
      <w:r>
        <w:rPr>
          <w:sz w:val="28"/>
          <w:szCs w:val="28"/>
          <w:lang w:val="en-US"/>
        </w:rPr>
        <w:t>4</w:t>
      </w:r>
      <w:r w:rsidR="007655B7">
        <w:rPr>
          <w:sz w:val="28"/>
          <w:szCs w:val="28"/>
          <w:lang w:val="en-US"/>
        </w:rPr>
        <w:tab/>
        <w:t xml:space="preserve">The </w:t>
      </w:r>
      <w:del w:id="69" w:author="User" w:date="2011-11-03T12:09:00Z">
        <w:r w:rsidR="007655B7" w:rsidDel="00C94CEF">
          <w:rPr>
            <w:sz w:val="28"/>
            <w:szCs w:val="28"/>
            <w:lang w:val="en-US"/>
          </w:rPr>
          <w:delText xml:space="preserve">IALA </w:delText>
        </w:r>
      </w:del>
      <w:r w:rsidR="007655B7" w:rsidRPr="00BB77F1">
        <w:rPr>
          <w:sz w:val="28"/>
          <w:szCs w:val="28"/>
          <w:lang w:val="en-US"/>
        </w:rPr>
        <w:t xml:space="preserve">WWA </w:t>
      </w:r>
      <w:r w:rsidR="007655B7">
        <w:rPr>
          <w:sz w:val="28"/>
          <w:szCs w:val="28"/>
          <w:lang w:val="en-US"/>
        </w:rPr>
        <w:t xml:space="preserve">is governed by a </w:t>
      </w:r>
      <w:r w:rsidR="007655B7" w:rsidRPr="00BB77F1">
        <w:rPr>
          <w:sz w:val="28"/>
          <w:szCs w:val="28"/>
          <w:lang w:val="en-US"/>
        </w:rPr>
        <w:t>Board</w:t>
      </w:r>
      <w:r w:rsidR="007655B7">
        <w:rPr>
          <w:sz w:val="28"/>
          <w:szCs w:val="28"/>
          <w:lang w:val="en-US"/>
        </w:rPr>
        <w:t xml:space="preserve">, </w:t>
      </w:r>
      <w:r w:rsidR="007655B7" w:rsidRPr="00BB77F1">
        <w:rPr>
          <w:sz w:val="28"/>
          <w:szCs w:val="28"/>
          <w:lang w:val="en-US"/>
        </w:rPr>
        <w:t>which</w:t>
      </w:r>
      <w:ins w:id="70" w:author="User" w:date="2011-11-03T12:08:00Z">
        <w:r w:rsidR="004C7E66">
          <w:rPr>
            <w:sz w:val="28"/>
            <w:szCs w:val="28"/>
            <w:lang w:val="en-US"/>
          </w:rPr>
          <w:t>, through its Dean</w:t>
        </w:r>
      </w:ins>
      <w:r w:rsidR="007655B7" w:rsidRPr="00BB77F1">
        <w:rPr>
          <w:sz w:val="28"/>
          <w:szCs w:val="28"/>
          <w:lang w:val="en-US"/>
        </w:rPr>
        <w:t xml:space="preserve"> reports </w:t>
      </w:r>
      <w:ins w:id="71" w:author="User" w:date="2011-11-03T12:08:00Z">
        <w:r w:rsidR="004C7E66">
          <w:rPr>
            <w:sz w:val="28"/>
            <w:szCs w:val="28"/>
            <w:lang w:val="en-US"/>
          </w:rPr>
          <w:t xml:space="preserve">its activities </w:t>
        </w:r>
      </w:ins>
      <w:r w:rsidR="007655B7" w:rsidRPr="00BB77F1">
        <w:rPr>
          <w:sz w:val="28"/>
          <w:szCs w:val="28"/>
          <w:lang w:val="en-US"/>
        </w:rPr>
        <w:t xml:space="preserve">to the IALA Council.  The Council approves the </w:t>
      </w:r>
      <w:del w:id="72" w:author="User" w:date="2011-11-03T12:09:00Z">
        <w:r w:rsidR="007655B7" w:rsidDel="00C94CEF">
          <w:rPr>
            <w:sz w:val="28"/>
            <w:szCs w:val="28"/>
            <w:lang w:val="en-US"/>
          </w:rPr>
          <w:delText xml:space="preserve">IALA </w:delText>
        </w:r>
      </w:del>
      <w:r w:rsidR="007655B7" w:rsidRPr="00BB77F1">
        <w:rPr>
          <w:sz w:val="28"/>
          <w:szCs w:val="28"/>
          <w:lang w:val="en-US"/>
        </w:rPr>
        <w:t>WWA work programme</w:t>
      </w:r>
      <w:ins w:id="73" w:author="User" w:date="2011-11-03T12:08:00Z">
        <w:r w:rsidR="00C94CEF">
          <w:rPr>
            <w:sz w:val="28"/>
            <w:szCs w:val="28"/>
            <w:lang w:val="en-US"/>
          </w:rPr>
          <w:t>.</w:t>
        </w:r>
      </w:ins>
      <w:r w:rsidR="007655B7" w:rsidRPr="00BB77F1">
        <w:rPr>
          <w:sz w:val="28"/>
          <w:szCs w:val="28"/>
          <w:lang w:val="en-US"/>
        </w:rPr>
        <w:t xml:space="preserve"> </w:t>
      </w:r>
      <w:del w:id="74" w:author="User" w:date="2011-11-03T12:08:00Z">
        <w:r w:rsidR="007655B7" w:rsidRPr="00BB77F1" w:rsidDel="00C94CEF">
          <w:rPr>
            <w:sz w:val="28"/>
            <w:szCs w:val="28"/>
            <w:lang w:val="en-US"/>
          </w:rPr>
          <w:delText>and receives reports of the WWA's activities.</w:delText>
        </w:r>
        <w:r w:rsidR="007655B7" w:rsidDel="00C94CEF">
          <w:rPr>
            <w:sz w:val="28"/>
            <w:szCs w:val="28"/>
            <w:lang w:val="en-US"/>
          </w:rPr>
          <w:delText xml:space="preserve"> </w:delText>
        </w:r>
      </w:del>
    </w:p>
    <w:p w:rsidR="007655B7" w:rsidRDefault="007655B7" w:rsidP="007655B7">
      <w:pPr>
        <w:spacing w:after="0" w:line="240" w:lineRule="auto"/>
        <w:jc w:val="both"/>
        <w:rPr>
          <w:sz w:val="28"/>
          <w:szCs w:val="28"/>
          <w:lang w:val="en-US"/>
        </w:rPr>
      </w:pPr>
    </w:p>
    <w:p w:rsidR="007655B7" w:rsidRDefault="00080020" w:rsidP="00BB77F1">
      <w:pPr>
        <w:spacing w:after="0" w:line="240" w:lineRule="auto"/>
        <w:jc w:val="both"/>
        <w:rPr>
          <w:sz w:val="28"/>
          <w:szCs w:val="28"/>
          <w:lang w:val="en-US"/>
        </w:rPr>
      </w:pPr>
      <w:r>
        <w:rPr>
          <w:sz w:val="28"/>
          <w:szCs w:val="28"/>
          <w:lang w:val="en-US"/>
        </w:rPr>
        <w:t>5</w:t>
      </w:r>
      <w:r>
        <w:rPr>
          <w:sz w:val="28"/>
          <w:szCs w:val="28"/>
          <w:lang w:val="en-US"/>
        </w:rPr>
        <w:tab/>
      </w:r>
      <w:r w:rsidR="007655B7">
        <w:rPr>
          <w:sz w:val="28"/>
          <w:szCs w:val="28"/>
          <w:lang w:val="en-US"/>
        </w:rPr>
        <w:t>The role of the Board is:</w:t>
      </w:r>
    </w:p>
    <w:p w:rsidR="007655B7" w:rsidRPr="00BB77F1" w:rsidRDefault="007655B7" w:rsidP="00BB77F1">
      <w:pPr>
        <w:spacing w:after="0" w:line="240" w:lineRule="auto"/>
        <w:jc w:val="both"/>
        <w:rPr>
          <w:sz w:val="28"/>
          <w:szCs w:val="28"/>
          <w:lang w:val="en-US"/>
        </w:rPr>
      </w:pPr>
    </w:p>
    <w:p w:rsidR="00BB77F1" w:rsidRPr="0068315A" w:rsidRDefault="007655B7" w:rsidP="0068315A">
      <w:pPr>
        <w:pStyle w:val="Paragraphedeliste"/>
        <w:numPr>
          <w:ilvl w:val="0"/>
          <w:numId w:val="14"/>
        </w:numPr>
        <w:spacing w:after="0" w:line="240" w:lineRule="auto"/>
        <w:jc w:val="both"/>
        <w:rPr>
          <w:sz w:val="28"/>
          <w:szCs w:val="28"/>
          <w:lang w:val="en-US"/>
        </w:rPr>
      </w:pPr>
      <w:r w:rsidRPr="0068315A">
        <w:rPr>
          <w:sz w:val="28"/>
          <w:szCs w:val="28"/>
          <w:lang w:val="en-US"/>
        </w:rPr>
        <w:t>to m</w:t>
      </w:r>
      <w:r w:rsidR="00BB77F1" w:rsidRPr="0068315A">
        <w:rPr>
          <w:sz w:val="28"/>
          <w:szCs w:val="28"/>
          <w:lang w:val="en-US"/>
        </w:rPr>
        <w:t>aintain a global view of maritime AtoN training and capacity building needs</w:t>
      </w:r>
    </w:p>
    <w:p w:rsidR="00BB77F1" w:rsidRPr="0068315A" w:rsidRDefault="007655B7" w:rsidP="0068315A">
      <w:pPr>
        <w:pStyle w:val="Paragraphedeliste"/>
        <w:numPr>
          <w:ilvl w:val="0"/>
          <w:numId w:val="14"/>
        </w:numPr>
        <w:spacing w:after="0" w:line="240" w:lineRule="auto"/>
        <w:jc w:val="both"/>
        <w:rPr>
          <w:sz w:val="28"/>
          <w:szCs w:val="28"/>
          <w:lang w:val="en-US"/>
        </w:rPr>
      </w:pPr>
      <w:r w:rsidRPr="0068315A">
        <w:rPr>
          <w:sz w:val="28"/>
          <w:szCs w:val="28"/>
          <w:lang w:val="en-US"/>
        </w:rPr>
        <w:t>to p</w:t>
      </w:r>
      <w:r w:rsidR="00BB77F1" w:rsidRPr="0068315A">
        <w:rPr>
          <w:sz w:val="28"/>
          <w:szCs w:val="28"/>
          <w:lang w:val="en-US"/>
        </w:rPr>
        <w:t>repare</w:t>
      </w:r>
      <w:r w:rsidR="0068315A" w:rsidRPr="0068315A">
        <w:rPr>
          <w:sz w:val="28"/>
          <w:szCs w:val="28"/>
          <w:lang w:val="en-US"/>
        </w:rPr>
        <w:t>, maintain and ensure</w:t>
      </w:r>
      <w:r w:rsidR="00BB77F1" w:rsidRPr="0068315A">
        <w:rPr>
          <w:sz w:val="28"/>
          <w:szCs w:val="28"/>
          <w:lang w:val="en-US"/>
        </w:rPr>
        <w:t xml:space="preserve"> delivery of the WWA programme</w:t>
      </w:r>
      <w:r w:rsidR="003D1A7B">
        <w:rPr>
          <w:sz w:val="28"/>
          <w:szCs w:val="28"/>
          <w:lang w:val="en-US"/>
        </w:rPr>
        <w:t xml:space="preserve"> by</w:t>
      </w:r>
      <w:r w:rsidR="00BB77F1" w:rsidRPr="0068315A">
        <w:rPr>
          <w:sz w:val="28"/>
          <w:szCs w:val="28"/>
          <w:lang w:val="en-US"/>
        </w:rPr>
        <w:t>:</w:t>
      </w:r>
    </w:p>
    <w:p w:rsidR="00BB77F1" w:rsidRPr="0068315A" w:rsidRDefault="003D1A7B" w:rsidP="0068315A">
      <w:pPr>
        <w:pStyle w:val="Paragraphedeliste"/>
        <w:numPr>
          <w:ilvl w:val="1"/>
          <w:numId w:val="14"/>
        </w:numPr>
        <w:spacing w:after="0" w:line="240" w:lineRule="auto"/>
        <w:jc w:val="both"/>
        <w:rPr>
          <w:sz w:val="28"/>
          <w:szCs w:val="28"/>
          <w:lang w:val="en-US"/>
        </w:rPr>
      </w:pPr>
      <w:r>
        <w:rPr>
          <w:sz w:val="28"/>
          <w:szCs w:val="28"/>
          <w:lang w:val="en-US"/>
        </w:rPr>
        <w:lastRenderedPageBreak/>
        <w:t>i</w:t>
      </w:r>
      <w:r w:rsidR="0068315A" w:rsidRPr="0068315A">
        <w:rPr>
          <w:sz w:val="28"/>
          <w:szCs w:val="28"/>
          <w:lang w:val="en-US"/>
        </w:rPr>
        <w:t>nitiat</w:t>
      </w:r>
      <w:r>
        <w:rPr>
          <w:sz w:val="28"/>
          <w:szCs w:val="28"/>
          <w:lang w:val="en-US"/>
        </w:rPr>
        <w:t>ing</w:t>
      </w:r>
      <w:r w:rsidR="00BB77F1" w:rsidRPr="0068315A">
        <w:rPr>
          <w:sz w:val="28"/>
          <w:szCs w:val="28"/>
          <w:lang w:val="en-US"/>
        </w:rPr>
        <w:t xml:space="preserve"> funding requirements</w:t>
      </w:r>
    </w:p>
    <w:p w:rsidR="00BB77F1" w:rsidRPr="0068315A" w:rsidRDefault="003D1A7B" w:rsidP="0068315A">
      <w:pPr>
        <w:pStyle w:val="Paragraphedeliste"/>
        <w:numPr>
          <w:ilvl w:val="1"/>
          <w:numId w:val="14"/>
        </w:numPr>
        <w:spacing w:after="0" w:line="240" w:lineRule="auto"/>
        <w:jc w:val="both"/>
        <w:rPr>
          <w:sz w:val="28"/>
          <w:szCs w:val="28"/>
          <w:lang w:val="en-US"/>
        </w:rPr>
      </w:pPr>
      <w:r>
        <w:rPr>
          <w:sz w:val="28"/>
          <w:szCs w:val="28"/>
          <w:lang w:val="en-US"/>
        </w:rPr>
        <w:t>s</w:t>
      </w:r>
      <w:r w:rsidR="0068315A" w:rsidRPr="0068315A">
        <w:rPr>
          <w:sz w:val="28"/>
          <w:szCs w:val="28"/>
          <w:lang w:val="en-US"/>
        </w:rPr>
        <w:t>eek</w:t>
      </w:r>
      <w:r>
        <w:rPr>
          <w:sz w:val="28"/>
          <w:szCs w:val="28"/>
          <w:lang w:val="en-US"/>
        </w:rPr>
        <w:t>ing</w:t>
      </w:r>
      <w:r w:rsidR="00BB77F1" w:rsidRPr="0068315A">
        <w:rPr>
          <w:sz w:val="28"/>
          <w:szCs w:val="28"/>
          <w:lang w:val="en-US"/>
        </w:rPr>
        <w:t xml:space="preserve"> external funding / donors</w:t>
      </w:r>
    </w:p>
    <w:p w:rsidR="00BB77F1" w:rsidRPr="0068315A" w:rsidRDefault="003D1A7B" w:rsidP="0068315A">
      <w:pPr>
        <w:pStyle w:val="Paragraphedeliste"/>
        <w:numPr>
          <w:ilvl w:val="1"/>
          <w:numId w:val="14"/>
        </w:numPr>
        <w:spacing w:after="0" w:line="240" w:lineRule="auto"/>
        <w:jc w:val="both"/>
        <w:rPr>
          <w:sz w:val="28"/>
          <w:szCs w:val="28"/>
          <w:lang w:val="en-US"/>
        </w:rPr>
      </w:pPr>
      <w:r>
        <w:rPr>
          <w:sz w:val="28"/>
          <w:szCs w:val="28"/>
          <w:lang w:val="en-US"/>
        </w:rPr>
        <w:t>r</w:t>
      </w:r>
      <w:r w:rsidR="0068315A" w:rsidRPr="0068315A">
        <w:rPr>
          <w:sz w:val="28"/>
          <w:szCs w:val="28"/>
          <w:lang w:val="en-US"/>
        </w:rPr>
        <w:t>eview</w:t>
      </w:r>
      <w:r>
        <w:rPr>
          <w:sz w:val="28"/>
          <w:szCs w:val="28"/>
          <w:lang w:val="en-US"/>
        </w:rPr>
        <w:t>ing</w:t>
      </w:r>
      <w:r w:rsidR="00BB77F1" w:rsidRPr="0068315A">
        <w:rPr>
          <w:sz w:val="28"/>
          <w:szCs w:val="28"/>
          <w:lang w:val="en-US"/>
        </w:rPr>
        <w:t xml:space="preserve"> applications for assistance</w:t>
      </w:r>
    </w:p>
    <w:p w:rsidR="00BB77F1" w:rsidRPr="0068315A" w:rsidRDefault="003D1A7B" w:rsidP="0068315A">
      <w:pPr>
        <w:pStyle w:val="Paragraphedeliste"/>
        <w:numPr>
          <w:ilvl w:val="1"/>
          <w:numId w:val="14"/>
        </w:numPr>
        <w:spacing w:after="0" w:line="240" w:lineRule="auto"/>
        <w:jc w:val="both"/>
        <w:rPr>
          <w:sz w:val="28"/>
          <w:szCs w:val="28"/>
          <w:lang w:val="en-US"/>
        </w:rPr>
      </w:pPr>
      <w:r>
        <w:rPr>
          <w:sz w:val="28"/>
          <w:szCs w:val="28"/>
          <w:lang w:val="en-US"/>
        </w:rPr>
        <w:t>e</w:t>
      </w:r>
      <w:r w:rsidR="0068315A" w:rsidRPr="0068315A">
        <w:rPr>
          <w:sz w:val="28"/>
          <w:szCs w:val="28"/>
          <w:lang w:val="en-US"/>
        </w:rPr>
        <w:t>valuat</w:t>
      </w:r>
      <w:r>
        <w:rPr>
          <w:sz w:val="28"/>
          <w:szCs w:val="28"/>
          <w:lang w:val="en-US"/>
        </w:rPr>
        <w:t>ing</w:t>
      </w:r>
      <w:r w:rsidR="00BB77F1" w:rsidRPr="0068315A">
        <w:rPr>
          <w:sz w:val="28"/>
          <w:szCs w:val="28"/>
          <w:lang w:val="en-US"/>
        </w:rPr>
        <w:t xml:space="preserve"> project / mission outcomes</w:t>
      </w:r>
    </w:p>
    <w:p w:rsidR="00BB77F1" w:rsidRPr="0068315A" w:rsidRDefault="003D1A7B" w:rsidP="0068315A">
      <w:pPr>
        <w:pStyle w:val="Paragraphedeliste"/>
        <w:numPr>
          <w:ilvl w:val="1"/>
          <w:numId w:val="14"/>
        </w:numPr>
        <w:spacing w:after="0" w:line="240" w:lineRule="auto"/>
        <w:jc w:val="both"/>
        <w:rPr>
          <w:sz w:val="28"/>
          <w:szCs w:val="28"/>
          <w:lang w:val="en-US"/>
        </w:rPr>
      </w:pPr>
      <w:r>
        <w:rPr>
          <w:sz w:val="28"/>
          <w:szCs w:val="28"/>
          <w:lang w:val="en-US"/>
        </w:rPr>
        <w:t>o</w:t>
      </w:r>
      <w:r w:rsidR="0068315A" w:rsidRPr="0068315A">
        <w:rPr>
          <w:sz w:val="28"/>
          <w:szCs w:val="28"/>
          <w:lang w:val="en-US"/>
        </w:rPr>
        <w:t>rganis</w:t>
      </w:r>
      <w:r>
        <w:rPr>
          <w:sz w:val="28"/>
          <w:szCs w:val="28"/>
          <w:lang w:val="en-US"/>
        </w:rPr>
        <w:t>ing</w:t>
      </w:r>
      <w:r w:rsidR="00BB77F1" w:rsidRPr="0068315A">
        <w:rPr>
          <w:sz w:val="28"/>
          <w:szCs w:val="28"/>
          <w:lang w:val="en-US"/>
        </w:rPr>
        <w:t xml:space="preserve"> training delivery and oversee</w:t>
      </w:r>
      <w:r>
        <w:rPr>
          <w:sz w:val="28"/>
          <w:szCs w:val="28"/>
          <w:lang w:val="en-US"/>
        </w:rPr>
        <w:t>ing</w:t>
      </w:r>
      <w:r w:rsidR="00BB77F1" w:rsidRPr="0068315A">
        <w:rPr>
          <w:sz w:val="28"/>
          <w:szCs w:val="28"/>
          <w:lang w:val="en-US"/>
        </w:rPr>
        <w:t xml:space="preserve"> its quality</w:t>
      </w:r>
    </w:p>
    <w:p w:rsidR="00BB77F1" w:rsidRPr="0068315A" w:rsidRDefault="0068315A" w:rsidP="0068315A">
      <w:pPr>
        <w:pStyle w:val="Paragraphedeliste"/>
        <w:numPr>
          <w:ilvl w:val="0"/>
          <w:numId w:val="14"/>
        </w:numPr>
        <w:spacing w:after="0" w:line="240" w:lineRule="auto"/>
        <w:jc w:val="both"/>
        <w:rPr>
          <w:sz w:val="28"/>
          <w:szCs w:val="28"/>
          <w:lang w:val="en-US"/>
        </w:rPr>
      </w:pPr>
      <w:r w:rsidRPr="0068315A">
        <w:rPr>
          <w:sz w:val="28"/>
          <w:szCs w:val="28"/>
          <w:lang w:val="en-US"/>
        </w:rPr>
        <w:t>to monitor finances and maintain</w:t>
      </w:r>
      <w:r w:rsidR="00BB77F1" w:rsidRPr="0068315A">
        <w:rPr>
          <w:sz w:val="28"/>
          <w:szCs w:val="28"/>
          <w:lang w:val="en-US"/>
        </w:rPr>
        <w:t xml:space="preserve"> independence of WWA fundi</w:t>
      </w:r>
      <w:r w:rsidR="003D1A7B">
        <w:rPr>
          <w:sz w:val="28"/>
          <w:szCs w:val="28"/>
          <w:lang w:val="en-US"/>
        </w:rPr>
        <w:t>ng from the general IALA budget</w:t>
      </w:r>
    </w:p>
    <w:p w:rsidR="00BB77F1" w:rsidRPr="0068315A" w:rsidRDefault="0068315A" w:rsidP="0068315A">
      <w:pPr>
        <w:pStyle w:val="Paragraphedeliste"/>
        <w:numPr>
          <w:ilvl w:val="0"/>
          <w:numId w:val="14"/>
        </w:numPr>
        <w:spacing w:after="0" w:line="240" w:lineRule="auto"/>
        <w:jc w:val="both"/>
        <w:rPr>
          <w:sz w:val="28"/>
          <w:szCs w:val="28"/>
          <w:lang w:val="en-US"/>
        </w:rPr>
      </w:pPr>
      <w:r w:rsidRPr="0068315A">
        <w:rPr>
          <w:sz w:val="28"/>
          <w:szCs w:val="28"/>
          <w:lang w:val="en-US"/>
        </w:rPr>
        <w:t>to report</w:t>
      </w:r>
      <w:r w:rsidR="00BB77F1" w:rsidRPr="0068315A">
        <w:rPr>
          <w:sz w:val="28"/>
          <w:szCs w:val="28"/>
          <w:lang w:val="en-US"/>
        </w:rPr>
        <w:t xml:space="preserve"> to the IALA Council</w:t>
      </w:r>
    </w:p>
    <w:p w:rsidR="007655B7" w:rsidRPr="00BB77F1" w:rsidRDefault="007655B7" w:rsidP="00BB77F1">
      <w:pPr>
        <w:spacing w:after="0" w:line="240" w:lineRule="auto"/>
        <w:jc w:val="both"/>
        <w:rPr>
          <w:sz w:val="28"/>
          <w:szCs w:val="28"/>
          <w:lang w:val="en-US"/>
        </w:rPr>
      </w:pPr>
    </w:p>
    <w:p w:rsidR="00BB77F1" w:rsidRDefault="00482852" w:rsidP="00BB77F1">
      <w:pPr>
        <w:spacing w:after="0" w:line="240" w:lineRule="auto"/>
        <w:jc w:val="both"/>
        <w:rPr>
          <w:sz w:val="28"/>
          <w:szCs w:val="28"/>
          <w:lang w:val="en-US"/>
        </w:rPr>
      </w:pPr>
      <w:ins w:id="75" w:author="marie-helene" w:date="2011-11-21T12:14:00Z">
        <w:r>
          <w:rPr>
            <w:sz w:val="28"/>
            <w:szCs w:val="28"/>
            <w:lang w:val="en-US"/>
          </w:rPr>
          <w:t>6</w:t>
        </w:r>
      </w:ins>
      <w:del w:id="76" w:author="marie-helene" w:date="2011-11-21T12:14:00Z">
        <w:r w:rsidR="00D61C73" w:rsidDel="00482852">
          <w:rPr>
            <w:sz w:val="28"/>
            <w:szCs w:val="28"/>
            <w:lang w:val="en-US"/>
          </w:rPr>
          <w:delText>5</w:delText>
        </w:r>
      </w:del>
      <w:r w:rsidR="007655B7">
        <w:rPr>
          <w:sz w:val="28"/>
          <w:szCs w:val="28"/>
          <w:lang w:val="en-US"/>
        </w:rPr>
        <w:tab/>
      </w:r>
      <w:r w:rsidR="00BB77F1" w:rsidRPr="00BB77F1">
        <w:rPr>
          <w:sz w:val="28"/>
          <w:szCs w:val="28"/>
          <w:lang w:val="en-US"/>
        </w:rPr>
        <w:t xml:space="preserve">The </w:t>
      </w:r>
      <w:r w:rsidR="0068315A">
        <w:rPr>
          <w:sz w:val="28"/>
          <w:szCs w:val="28"/>
          <w:lang w:val="en-US"/>
        </w:rPr>
        <w:t xml:space="preserve">IALA </w:t>
      </w:r>
      <w:r w:rsidR="00BB77F1" w:rsidRPr="00BB77F1">
        <w:rPr>
          <w:sz w:val="28"/>
          <w:szCs w:val="28"/>
          <w:lang w:val="en-US"/>
        </w:rPr>
        <w:t>WWA Board consists of:</w:t>
      </w:r>
    </w:p>
    <w:p w:rsidR="007655B7" w:rsidRPr="00BB77F1" w:rsidRDefault="007655B7" w:rsidP="00BB77F1">
      <w:pPr>
        <w:spacing w:after="0" w:line="240" w:lineRule="auto"/>
        <w:jc w:val="both"/>
        <w:rPr>
          <w:sz w:val="28"/>
          <w:szCs w:val="28"/>
          <w:lang w:val="en-US"/>
        </w:rPr>
      </w:pPr>
    </w:p>
    <w:p w:rsidR="00BB77F1" w:rsidRPr="0068315A" w:rsidRDefault="00080020" w:rsidP="0068315A">
      <w:pPr>
        <w:pStyle w:val="Paragraphedeliste"/>
        <w:numPr>
          <w:ilvl w:val="0"/>
          <w:numId w:val="13"/>
        </w:numPr>
        <w:spacing w:after="0" w:line="240" w:lineRule="auto"/>
        <w:jc w:val="both"/>
        <w:rPr>
          <w:sz w:val="28"/>
          <w:szCs w:val="28"/>
          <w:lang w:val="en-US"/>
        </w:rPr>
      </w:pPr>
      <w:r>
        <w:rPr>
          <w:sz w:val="28"/>
          <w:szCs w:val="28"/>
          <w:lang w:val="en-US"/>
        </w:rPr>
        <w:t>t</w:t>
      </w:r>
      <w:r w:rsidR="00BB77F1" w:rsidRPr="0068315A">
        <w:rPr>
          <w:sz w:val="28"/>
          <w:szCs w:val="28"/>
          <w:lang w:val="en-US"/>
        </w:rPr>
        <w:t>he Dean of the WWA (Chairman)</w:t>
      </w:r>
    </w:p>
    <w:p w:rsidR="00BB77F1" w:rsidRPr="0068315A" w:rsidRDefault="00080020" w:rsidP="0068315A">
      <w:pPr>
        <w:pStyle w:val="Paragraphedeliste"/>
        <w:numPr>
          <w:ilvl w:val="0"/>
          <w:numId w:val="13"/>
        </w:numPr>
        <w:spacing w:after="0" w:line="240" w:lineRule="auto"/>
        <w:jc w:val="both"/>
        <w:rPr>
          <w:sz w:val="28"/>
          <w:szCs w:val="28"/>
          <w:lang w:val="en-US"/>
        </w:rPr>
      </w:pPr>
      <w:r>
        <w:rPr>
          <w:sz w:val="28"/>
          <w:szCs w:val="28"/>
          <w:lang w:val="en-US"/>
        </w:rPr>
        <w:t>t</w:t>
      </w:r>
      <w:r w:rsidR="00BB77F1" w:rsidRPr="0068315A">
        <w:rPr>
          <w:sz w:val="28"/>
          <w:szCs w:val="28"/>
          <w:lang w:val="en-US"/>
        </w:rPr>
        <w:t>he IALA Secretary-General</w:t>
      </w:r>
    </w:p>
    <w:p w:rsidR="00BB77F1" w:rsidRPr="0068315A" w:rsidRDefault="00080020" w:rsidP="0068315A">
      <w:pPr>
        <w:pStyle w:val="Paragraphedeliste"/>
        <w:numPr>
          <w:ilvl w:val="0"/>
          <w:numId w:val="13"/>
        </w:numPr>
        <w:spacing w:after="0" w:line="240" w:lineRule="auto"/>
        <w:jc w:val="both"/>
        <w:rPr>
          <w:sz w:val="28"/>
          <w:szCs w:val="28"/>
          <w:lang w:val="en-US"/>
        </w:rPr>
      </w:pPr>
      <w:r>
        <w:rPr>
          <w:sz w:val="28"/>
          <w:szCs w:val="28"/>
          <w:lang w:val="en-US"/>
        </w:rPr>
        <w:t>t</w:t>
      </w:r>
      <w:r w:rsidR="00BB77F1" w:rsidRPr="0068315A">
        <w:rPr>
          <w:sz w:val="28"/>
          <w:szCs w:val="28"/>
          <w:lang w:val="en-US"/>
        </w:rPr>
        <w:t xml:space="preserve">hree (3) members </w:t>
      </w:r>
      <w:del w:id="77" w:author="User" w:date="2011-11-03T12:14:00Z">
        <w:r w:rsidR="00BB77F1" w:rsidRPr="0068315A" w:rsidDel="00C94CEF">
          <w:rPr>
            <w:sz w:val="28"/>
            <w:szCs w:val="28"/>
            <w:lang w:val="en-US"/>
          </w:rPr>
          <w:delText xml:space="preserve">nominated </w:delText>
        </w:r>
      </w:del>
      <w:ins w:id="78" w:author="User" w:date="2011-11-03T12:14:00Z">
        <w:r w:rsidR="00C94CEF">
          <w:rPr>
            <w:sz w:val="28"/>
            <w:szCs w:val="28"/>
            <w:lang w:val="en-US"/>
          </w:rPr>
          <w:t>appointed</w:t>
        </w:r>
        <w:r w:rsidR="00C94CEF" w:rsidRPr="0068315A">
          <w:rPr>
            <w:sz w:val="28"/>
            <w:szCs w:val="28"/>
            <w:lang w:val="en-US"/>
          </w:rPr>
          <w:t xml:space="preserve"> </w:t>
        </w:r>
      </w:ins>
      <w:r w:rsidR="00BB77F1" w:rsidRPr="0068315A">
        <w:rPr>
          <w:sz w:val="28"/>
          <w:szCs w:val="28"/>
          <w:lang w:val="en-US"/>
        </w:rPr>
        <w:t>by the IALA Council</w:t>
      </w:r>
    </w:p>
    <w:p w:rsidR="007655B7" w:rsidRDefault="007655B7" w:rsidP="00BB77F1">
      <w:pPr>
        <w:spacing w:after="0" w:line="240" w:lineRule="auto"/>
        <w:jc w:val="both"/>
        <w:rPr>
          <w:sz w:val="28"/>
          <w:szCs w:val="28"/>
          <w:lang w:val="en-US"/>
        </w:rPr>
      </w:pPr>
    </w:p>
    <w:p w:rsidR="00BB77F1" w:rsidRDefault="007655B7" w:rsidP="00BB77F1">
      <w:pPr>
        <w:spacing w:after="0" w:line="240" w:lineRule="auto"/>
        <w:jc w:val="both"/>
        <w:rPr>
          <w:sz w:val="28"/>
          <w:szCs w:val="28"/>
          <w:lang w:val="en-US"/>
        </w:rPr>
      </w:pPr>
      <w:r>
        <w:rPr>
          <w:sz w:val="28"/>
          <w:szCs w:val="28"/>
          <w:lang w:val="en-US"/>
        </w:rPr>
        <w:t>W</w:t>
      </w:r>
      <w:r w:rsidR="00BB77F1" w:rsidRPr="00BB77F1">
        <w:rPr>
          <w:sz w:val="28"/>
          <w:szCs w:val="28"/>
          <w:lang w:val="en-US"/>
        </w:rPr>
        <w:t>hen required, the Board may invite external advisers with relevant specialist skills.</w:t>
      </w:r>
    </w:p>
    <w:p w:rsidR="007655B7" w:rsidRDefault="007655B7" w:rsidP="00BB77F1">
      <w:pPr>
        <w:spacing w:after="0" w:line="240" w:lineRule="auto"/>
        <w:jc w:val="both"/>
        <w:rPr>
          <w:sz w:val="28"/>
          <w:szCs w:val="28"/>
          <w:lang w:val="en-US"/>
        </w:rPr>
      </w:pPr>
    </w:p>
    <w:p w:rsidR="007655B7" w:rsidRPr="00BB77F1" w:rsidRDefault="00482852" w:rsidP="007655B7">
      <w:pPr>
        <w:spacing w:after="0" w:line="240" w:lineRule="auto"/>
        <w:jc w:val="both"/>
        <w:rPr>
          <w:sz w:val="28"/>
          <w:szCs w:val="28"/>
          <w:lang w:val="en-US"/>
        </w:rPr>
      </w:pPr>
      <w:ins w:id="79" w:author="marie-helene" w:date="2011-11-21T12:15:00Z">
        <w:r>
          <w:rPr>
            <w:sz w:val="28"/>
            <w:szCs w:val="28"/>
            <w:lang w:val="en-US"/>
          </w:rPr>
          <w:t>7</w:t>
        </w:r>
      </w:ins>
      <w:ins w:id="80" w:author="User" w:date="2011-11-03T12:16:00Z">
        <w:del w:id="81" w:author="marie-helene" w:date="2011-11-21T12:15:00Z">
          <w:r w:rsidR="00C94CEF" w:rsidDel="00482852">
            <w:rPr>
              <w:sz w:val="28"/>
              <w:szCs w:val="28"/>
              <w:lang w:val="en-US"/>
            </w:rPr>
            <w:delText>6</w:delText>
          </w:r>
        </w:del>
        <w:r w:rsidR="00C94CEF">
          <w:rPr>
            <w:sz w:val="28"/>
            <w:szCs w:val="28"/>
            <w:lang w:val="en-US"/>
          </w:rPr>
          <w:tab/>
        </w:r>
      </w:ins>
      <w:r w:rsidR="007655B7" w:rsidRPr="00BB77F1">
        <w:rPr>
          <w:sz w:val="28"/>
          <w:szCs w:val="28"/>
          <w:lang w:val="en-US"/>
        </w:rPr>
        <w:t>Secretarial support will be provided by the Secretary-General</w:t>
      </w:r>
      <w:ins w:id="82" w:author="User" w:date="2011-11-03T12:17:00Z">
        <w:r w:rsidR="009D415E">
          <w:rPr>
            <w:sz w:val="28"/>
            <w:szCs w:val="28"/>
            <w:lang w:val="en-US"/>
          </w:rPr>
          <w:t xml:space="preserve"> of IALA</w:t>
        </w:r>
      </w:ins>
      <w:r w:rsidR="007655B7" w:rsidRPr="00BB77F1">
        <w:rPr>
          <w:sz w:val="28"/>
          <w:szCs w:val="28"/>
          <w:lang w:val="en-US"/>
        </w:rPr>
        <w:t>.</w:t>
      </w:r>
    </w:p>
    <w:p w:rsidR="00BB77F1" w:rsidRPr="00BB77F1" w:rsidRDefault="00BB77F1" w:rsidP="00BB77F1">
      <w:pPr>
        <w:spacing w:after="0" w:line="240" w:lineRule="auto"/>
        <w:jc w:val="both"/>
        <w:rPr>
          <w:sz w:val="28"/>
          <w:szCs w:val="28"/>
          <w:lang w:val="en-US"/>
        </w:rPr>
      </w:pPr>
    </w:p>
    <w:p w:rsidR="00BB77F1" w:rsidRPr="00BB77F1" w:rsidRDefault="00482852" w:rsidP="00BB77F1">
      <w:pPr>
        <w:spacing w:after="0" w:line="240" w:lineRule="auto"/>
        <w:jc w:val="both"/>
        <w:rPr>
          <w:sz w:val="28"/>
          <w:szCs w:val="28"/>
          <w:lang w:val="en-US"/>
        </w:rPr>
      </w:pPr>
      <w:ins w:id="83" w:author="marie-helene" w:date="2011-11-21T12:15:00Z">
        <w:r>
          <w:rPr>
            <w:sz w:val="28"/>
            <w:szCs w:val="28"/>
            <w:lang w:val="en-US"/>
          </w:rPr>
          <w:t>8</w:t>
        </w:r>
      </w:ins>
      <w:del w:id="84" w:author="marie-helene" w:date="2011-11-21T12:15:00Z">
        <w:r w:rsidR="0068315A" w:rsidDel="00482852">
          <w:rPr>
            <w:sz w:val="28"/>
            <w:szCs w:val="28"/>
            <w:lang w:val="en-US"/>
          </w:rPr>
          <w:delText>7</w:delText>
        </w:r>
      </w:del>
      <w:r w:rsidR="0068315A">
        <w:rPr>
          <w:sz w:val="28"/>
          <w:szCs w:val="28"/>
          <w:lang w:val="en-US"/>
        </w:rPr>
        <w:tab/>
        <w:t>T</w:t>
      </w:r>
      <w:r w:rsidR="00BB77F1" w:rsidRPr="00BB77F1">
        <w:rPr>
          <w:sz w:val="28"/>
          <w:szCs w:val="28"/>
          <w:lang w:val="en-US"/>
        </w:rPr>
        <w:t>he</w:t>
      </w:r>
      <w:r w:rsidR="0068315A">
        <w:rPr>
          <w:sz w:val="28"/>
          <w:szCs w:val="28"/>
          <w:lang w:val="en-US"/>
        </w:rPr>
        <w:t xml:space="preserve"> IALA</w:t>
      </w:r>
      <w:r w:rsidR="00BB77F1" w:rsidRPr="00BB77F1">
        <w:rPr>
          <w:sz w:val="28"/>
          <w:szCs w:val="28"/>
          <w:lang w:val="en-US"/>
        </w:rPr>
        <w:t xml:space="preserve"> WWA is administered by its Dean, assisted by a secretariat.  Assistance may be requested from all of IALA’s components.</w:t>
      </w:r>
    </w:p>
    <w:p w:rsidR="00BB77F1" w:rsidRPr="00BB77F1" w:rsidRDefault="00BB77F1" w:rsidP="00BB77F1">
      <w:pPr>
        <w:spacing w:after="0" w:line="240" w:lineRule="auto"/>
        <w:jc w:val="both"/>
        <w:rPr>
          <w:sz w:val="28"/>
          <w:szCs w:val="28"/>
          <w:lang w:val="en-US"/>
        </w:rPr>
      </w:pPr>
    </w:p>
    <w:p w:rsidR="00BB77F1" w:rsidRPr="00BB77F1" w:rsidRDefault="00482852" w:rsidP="00BB77F1">
      <w:pPr>
        <w:spacing w:after="0" w:line="240" w:lineRule="auto"/>
        <w:jc w:val="both"/>
        <w:rPr>
          <w:sz w:val="28"/>
          <w:szCs w:val="28"/>
          <w:lang w:val="en-US"/>
        </w:rPr>
      </w:pPr>
      <w:ins w:id="85" w:author="marie-helene" w:date="2011-11-21T12:15:00Z">
        <w:r>
          <w:rPr>
            <w:sz w:val="28"/>
            <w:szCs w:val="28"/>
            <w:lang w:val="en-US"/>
          </w:rPr>
          <w:t>9</w:t>
        </w:r>
      </w:ins>
      <w:del w:id="86" w:author="marie-helene" w:date="2011-11-21T12:15:00Z">
        <w:r w:rsidR="0068315A" w:rsidDel="00482852">
          <w:rPr>
            <w:sz w:val="28"/>
            <w:szCs w:val="28"/>
            <w:lang w:val="en-US"/>
          </w:rPr>
          <w:delText>8</w:delText>
        </w:r>
      </w:del>
      <w:r w:rsidR="0068315A">
        <w:rPr>
          <w:sz w:val="28"/>
          <w:szCs w:val="28"/>
          <w:lang w:val="en-US"/>
        </w:rPr>
        <w:tab/>
        <w:t xml:space="preserve">The budget of the IALA </w:t>
      </w:r>
      <w:r w:rsidR="00BB77F1" w:rsidRPr="00BB77F1">
        <w:rPr>
          <w:sz w:val="28"/>
          <w:szCs w:val="28"/>
          <w:lang w:val="en-US"/>
        </w:rPr>
        <w:t xml:space="preserve">WWA is </w:t>
      </w:r>
      <w:r w:rsidR="003B7FF2">
        <w:rPr>
          <w:sz w:val="28"/>
          <w:szCs w:val="28"/>
          <w:lang w:val="en-US"/>
        </w:rPr>
        <w:t>provided</w:t>
      </w:r>
      <w:r w:rsidR="00BB77F1" w:rsidRPr="00BB77F1">
        <w:rPr>
          <w:sz w:val="28"/>
          <w:szCs w:val="28"/>
          <w:lang w:val="en-US"/>
        </w:rPr>
        <w:t xml:space="preserve"> </w:t>
      </w:r>
      <w:r w:rsidR="003B7FF2">
        <w:rPr>
          <w:sz w:val="28"/>
          <w:szCs w:val="28"/>
          <w:lang w:val="en-US"/>
        </w:rPr>
        <w:t>with the</w:t>
      </w:r>
      <w:r w:rsidR="00BB77F1" w:rsidRPr="00BB77F1">
        <w:rPr>
          <w:sz w:val="28"/>
          <w:szCs w:val="28"/>
          <w:lang w:val="en-US"/>
        </w:rPr>
        <w:t xml:space="preserve"> contributions by donors.</w:t>
      </w:r>
      <w:r w:rsidR="003B7FF2">
        <w:rPr>
          <w:sz w:val="28"/>
          <w:szCs w:val="28"/>
          <w:lang w:val="en-US"/>
        </w:rPr>
        <w:t xml:space="preserve"> It covers:</w:t>
      </w:r>
    </w:p>
    <w:p w:rsidR="00BB77F1" w:rsidRPr="00BB77F1" w:rsidRDefault="00BB77F1" w:rsidP="00BB77F1">
      <w:pPr>
        <w:spacing w:after="0" w:line="240" w:lineRule="auto"/>
        <w:jc w:val="both"/>
        <w:rPr>
          <w:sz w:val="28"/>
          <w:szCs w:val="28"/>
          <w:lang w:val="en-US"/>
        </w:rPr>
      </w:pPr>
    </w:p>
    <w:p w:rsidR="00BB77F1" w:rsidRPr="003B7FF2" w:rsidRDefault="00BB77F1" w:rsidP="003B7FF2">
      <w:pPr>
        <w:pStyle w:val="Paragraphedeliste"/>
        <w:numPr>
          <w:ilvl w:val="0"/>
          <w:numId w:val="17"/>
        </w:numPr>
        <w:spacing w:after="0" w:line="240" w:lineRule="auto"/>
        <w:jc w:val="both"/>
        <w:rPr>
          <w:sz w:val="28"/>
          <w:szCs w:val="28"/>
          <w:lang w:val="en-US"/>
        </w:rPr>
      </w:pPr>
      <w:r w:rsidRPr="003B7FF2">
        <w:rPr>
          <w:sz w:val="28"/>
          <w:szCs w:val="28"/>
          <w:lang w:val="en-US"/>
        </w:rPr>
        <w:t>Base costs</w:t>
      </w:r>
    </w:p>
    <w:p w:rsidR="00BB77F1" w:rsidRPr="003B7FF2" w:rsidRDefault="00BB77F1" w:rsidP="003B7FF2">
      <w:pPr>
        <w:pStyle w:val="Paragraphedeliste"/>
        <w:numPr>
          <w:ilvl w:val="0"/>
          <w:numId w:val="20"/>
        </w:numPr>
        <w:spacing w:after="0" w:line="240" w:lineRule="auto"/>
        <w:jc w:val="both"/>
        <w:rPr>
          <w:sz w:val="28"/>
          <w:szCs w:val="28"/>
          <w:lang w:val="en-US"/>
        </w:rPr>
      </w:pPr>
      <w:r w:rsidRPr="003B7FF2">
        <w:rPr>
          <w:sz w:val="28"/>
          <w:szCs w:val="28"/>
          <w:lang w:val="en-US"/>
        </w:rPr>
        <w:t>Personnel:</w:t>
      </w:r>
    </w:p>
    <w:p w:rsidR="00BB77F1" w:rsidRPr="003B7FF2" w:rsidRDefault="00BB77F1" w:rsidP="003B7FF2">
      <w:pPr>
        <w:pStyle w:val="Paragraphedeliste"/>
        <w:numPr>
          <w:ilvl w:val="2"/>
          <w:numId w:val="20"/>
        </w:numPr>
        <w:spacing w:after="0" w:line="240" w:lineRule="auto"/>
        <w:jc w:val="both"/>
        <w:rPr>
          <w:sz w:val="28"/>
          <w:szCs w:val="28"/>
          <w:lang w:val="en-US"/>
        </w:rPr>
      </w:pPr>
      <w:r w:rsidRPr="003B7FF2">
        <w:rPr>
          <w:sz w:val="28"/>
          <w:szCs w:val="28"/>
          <w:lang w:val="en-US"/>
        </w:rPr>
        <w:t>Dean</w:t>
      </w:r>
      <w:r w:rsidRPr="003B7FF2">
        <w:rPr>
          <w:sz w:val="28"/>
          <w:szCs w:val="28"/>
          <w:lang w:val="en-US"/>
        </w:rPr>
        <w:tab/>
      </w:r>
    </w:p>
    <w:p w:rsidR="00BB77F1" w:rsidRPr="003B7FF2" w:rsidRDefault="00BB77F1" w:rsidP="003B7FF2">
      <w:pPr>
        <w:pStyle w:val="Paragraphedeliste"/>
        <w:numPr>
          <w:ilvl w:val="2"/>
          <w:numId w:val="20"/>
        </w:numPr>
        <w:spacing w:after="0" w:line="240" w:lineRule="auto"/>
        <w:jc w:val="both"/>
        <w:rPr>
          <w:sz w:val="28"/>
          <w:szCs w:val="28"/>
          <w:lang w:val="en-US"/>
        </w:rPr>
      </w:pPr>
      <w:r w:rsidRPr="003B7FF2">
        <w:rPr>
          <w:sz w:val="28"/>
          <w:szCs w:val="28"/>
          <w:lang w:val="en-US"/>
        </w:rPr>
        <w:t>Programme co-ordinator</w:t>
      </w:r>
      <w:del w:id="87" w:author="marie-helene" w:date="2011-11-21T12:15:00Z">
        <w:r w:rsidRPr="003B7FF2" w:rsidDel="00482852">
          <w:rPr>
            <w:sz w:val="28"/>
            <w:szCs w:val="28"/>
            <w:lang w:val="en-US"/>
          </w:rPr>
          <w:tab/>
        </w:r>
      </w:del>
    </w:p>
    <w:p w:rsidR="00BB77F1" w:rsidRPr="003B7FF2" w:rsidRDefault="00BB77F1" w:rsidP="003B7FF2">
      <w:pPr>
        <w:pStyle w:val="Paragraphedeliste"/>
        <w:numPr>
          <w:ilvl w:val="2"/>
          <w:numId w:val="20"/>
        </w:numPr>
        <w:spacing w:after="0" w:line="240" w:lineRule="auto"/>
        <w:jc w:val="both"/>
        <w:rPr>
          <w:sz w:val="28"/>
          <w:szCs w:val="28"/>
          <w:lang w:val="en-US"/>
        </w:rPr>
      </w:pPr>
      <w:r w:rsidRPr="003B7FF2">
        <w:rPr>
          <w:sz w:val="28"/>
          <w:szCs w:val="28"/>
          <w:lang w:val="en-US"/>
        </w:rPr>
        <w:t>Administrator</w:t>
      </w:r>
      <w:del w:id="88" w:author="marie-helene" w:date="2011-11-21T12:16:00Z">
        <w:r w:rsidRPr="003B7FF2" w:rsidDel="00482852">
          <w:rPr>
            <w:sz w:val="28"/>
            <w:szCs w:val="28"/>
            <w:lang w:val="en-US"/>
          </w:rPr>
          <w:tab/>
        </w:r>
      </w:del>
    </w:p>
    <w:p w:rsidR="00BB77F1" w:rsidRPr="003B7FF2" w:rsidRDefault="00BB77F1" w:rsidP="003B7FF2">
      <w:pPr>
        <w:pStyle w:val="Paragraphedeliste"/>
        <w:numPr>
          <w:ilvl w:val="0"/>
          <w:numId w:val="20"/>
        </w:numPr>
        <w:spacing w:after="0" w:line="240" w:lineRule="auto"/>
        <w:jc w:val="both"/>
        <w:rPr>
          <w:sz w:val="28"/>
          <w:szCs w:val="28"/>
          <w:lang w:val="en-US"/>
        </w:rPr>
      </w:pPr>
      <w:r w:rsidRPr="003B7FF2">
        <w:rPr>
          <w:sz w:val="28"/>
          <w:szCs w:val="28"/>
          <w:lang w:val="en-US"/>
        </w:rPr>
        <w:t>Fixed costs:</w:t>
      </w:r>
    </w:p>
    <w:p w:rsidR="00BB77F1" w:rsidRPr="003B7FF2" w:rsidRDefault="00BB77F1" w:rsidP="003B7FF2">
      <w:pPr>
        <w:pStyle w:val="Paragraphedeliste"/>
        <w:numPr>
          <w:ilvl w:val="2"/>
          <w:numId w:val="20"/>
        </w:numPr>
        <w:spacing w:after="0" w:line="240" w:lineRule="auto"/>
        <w:jc w:val="both"/>
        <w:rPr>
          <w:sz w:val="28"/>
          <w:szCs w:val="28"/>
          <w:lang w:val="en-US"/>
        </w:rPr>
      </w:pPr>
      <w:r w:rsidRPr="003B7FF2">
        <w:rPr>
          <w:sz w:val="28"/>
          <w:szCs w:val="28"/>
          <w:lang w:val="en-US"/>
        </w:rPr>
        <w:t>Direct salaries</w:t>
      </w:r>
      <w:del w:id="89" w:author="marie-helene" w:date="2011-11-21T12:16:00Z">
        <w:r w:rsidRPr="003B7FF2" w:rsidDel="00482852">
          <w:rPr>
            <w:sz w:val="28"/>
            <w:szCs w:val="28"/>
            <w:lang w:val="en-US"/>
          </w:rPr>
          <w:tab/>
        </w:r>
      </w:del>
    </w:p>
    <w:p w:rsidR="00BB77F1" w:rsidRPr="003B7FF2" w:rsidRDefault="00BB77F1" w:rsidP="003B7FF2">
      <w:pPr>
        <w:pStyle w:val="Paragraphedeliste"/>
        <w:numPr>
          <w:ilvl w:val="2"/>
          <w:numId w:val="20"/>
        </w:numPr>
        <w:spacing w:after="0" w:line="240" w:lineRule="auto"/>
        <w:jc w:val="both"/>
        <w:rPr>
          <w:sz w:val="28"/>
          <w:szCs w:val="28"/>
          <w:lang w:val="en-US"/>
        </w:rPr>
      </w:pPr>
      <w:r w:rsidRPr="003B7FF2">
        <w:rPr>
          <w:sz w:val="28"/>
          <w:szCs w:val="28"/>
          <w:lang w:val="en-US"/>
        </w:rPr>
        <w:t>Social charges</w:t>
      </w:r>
      <w:del w:id="90" w:author="marie-helene" w:date="2011-11-21T12:16:00Z">
        <w:r w:rsidRPr="003B7FF2" w:rsidDel="00482852">
          <w:rPr>
            <w:sz w:val="28"/>
            <w:szCs w:val="28"/>
            <w:lang w:val="en-US"/>
          </w:rPr>
          <w:tab/>
        </w:r>
      </w:del>
    </w:p>
    <w:p w:rsidR="00BB77F1" w:rsidRPr="003B7FF2" w:rsidRDefault="00BB77F1" w:rsidP="003B7FF2">
      <w:pPr>
        <w:pStyle w:val="Paragraphedeliste"/>
        <w:numPr>
          <w:ilvl w:val="2"/>
          <w:numId w:val="20"/>
        </w:numPr>
        <w:spacing w:after="0" w:line="240" w:lineRule="auto"/>
        <w:jc w:val="both"/>
        <w:rPr>
          <w:sz w:val="28"/>
          <w:szCs w:val="28"/>
          <w:lang w:val="en-US"/>
        </w:rPr>
      </w:pPr>
      <w:r w:rsidRPr="003B7FF2">
        <w:rPr>
          <w:sz w:val="28"/>
          <w:szCs w:val="28"/>
          <w:lang w:val="en-US"/>
        </w:rPr>
        <w:t>Office space</w:t>
      </w:r>
      <w:del w:id="91" w:author="marie-helene" w:date="2011-11-21T12:16:00Z">
        <w:r w:rsidRPr="003B7FF2" w:rsidDel="00482852">
          <w:rPr>
            <w:sz w:val="28"/>
            <w:szCs w:val="28"/>
            <w:lang w:val="en-US"/>
          </w:rPr>
          <w:tab/>
        </w:r>
      </w:del>
    </w:p>
    <w:p w:rsidR="00BB77F1" w:rsidRPr="003B7FF2" w:rsidRDefault="00BB77F1" w:rsidP="003B7FF2">
      <w:pPr>
        <w:pStyle w:val="Paragraphedeliste"/>
        <w:numPr>
          <w:ilvl w:val="2"/>
          <w:numId w:val="20"/>
        </w:numPr>
        <w:spacing w:after="0" w:line="240" w:lineRule="auto"/>
        <w:jc w:val="both"/>
        <w:rPr>
          <w:sz w:val="28"/>
          <w:szCs w:val="28"/>
          <w:lang w:val="en-US"/>
        </w:rPr>
      </w:pPr>
      <w:r w:rsidRPr="003B7FF2">
        <w:rPr>
          <w:sz w:val="28"/>
          <w:szCs w:val="28"/>
          <w:lang w:val="en-US"/>
        </w:rPr>
        <w:t>IT</w:t>
      </w:r>
      <w:del w:id="92" w:author="marie-helene" w:date="2011-11-21T12:15:00Z">
        <w:r w:rsidRPr="003B7FF2" w:rsidDel="00482852">
          <w:rPr>
            <w:sz w:val="28"/>
            <w:szCs w:val="28"/>
            <w:lang w:val="en-US"/>
          </w:rPr>
          <w:tab/>
        </w:r>
      </w:del>
    </w:p>
    <w:p w:rsidR="00BB77F1" w:rsidRPr="003B7FF2" w:rsidRDefault="00BB77F1" w:rsidP="003B7FF2">
      <w:pPr>
        <w:pStyle w:val="Paragraphedeliste"/>
        <w:numPr>
          <w:ilvl w:val="2"/>
          <w:numId w:val="20"/>
        </w:numPr>
        <w:spacing w:after="0" w:line="240" w:lineRule="auto"/>
        <w:jc w:val="both"/>
        <w:rPr>
          <w:sz w:val="28"/>
          <w:szCs w:val="28"/>
          <w:lang w:val="en-US"/>
        </w:rPr>
      </w:pPr>
      <w:r w:rsidRPr="003B7FF2">
        <w:rPr>
          <w:sz w:val="28"/>
          <w:szCs w:val="28"/>
          <w:lang w:val="en-US"/>
        </w:rPr>
        <w:t>Communications</w:t>
      </w:r>
      <w:del w:id="93" w:author="marie-helene" w:date="2011-11-21T12:16:00Z">
        <w:r w:rsidRPr="003B7FF2" w:rsidDel="00482852">
          <w:rPr>
            <w:sz w:val="28"/>
            <w:szCs w:val="28"/>
            <w:lang w:val="en-US"/>
          </w:rPr>
          <w:tab/>
        </w:r>
      </w:del>
    </w:p>
    <w:p w:rsidR="00BB77F1" w:rsidRPr="003B7FF2" w:rsidRDefault="00BB77F1" w:rsidP="003B7FF2">
      <w:pPr>
        <w:pStyle w:val="Paragraphedeliste"/>
        <w:numPr>
          <w:ilvl w:val="2"/>
          <w:numId w:val="20"/>
        </w:numPr>
        <w:spacing w:after="0" w:line="240" w:lineRule="auto"/>
        <w:jc w:val="both"/>
        <w:rPr>
          <w:sz w:val="28"/>
          <w:szCs w:val="28"/>
          <w:lang w:val="en-US"/>
        </w:rPr>
      </w:pPr>
      <w:r w:rsidRPr="003B7FF2">
        <w:rPr>
          <w:sz w:val="28"/>
          <w:szCs w:val="28"/>
          <w:lang w:val="en-US"/>
        </w:rPr>
        <w:t>General consumables / upkeep</w:t>
      </w:r>
      <w:del w:id="94" w:author="marie-helene" w:date="2011-11-21T12:16:00Z">
        <w:r w:rsidRPr="003B7FF2" w:rsidDel="00482852">
          <w:rPr>
            <w:sz w:val="28"/>
            <w:szCs w:val="28"/>
            <w:lang w:val="en-US"/>
          </w:rPr>
          <w:tab/>
        </w:r>
      </w:del>
    </w:p>
    <w:p w:rsidR="00BB77F1" w:rsidRPr="003B7FF2" w:rsidRDefault="00BB77F1" w:rsidP="003B7FF2">
      <w:pPr>
        <w:pStyle w:val="Paragraphedeliste"/>
        <w:numPr>
          <w:ilvl w:val="2"/>
          <w:numId w:val="20"/>
        </w:numPr>
        <w:spacing w:after="0" w:line="240" w:lineRule="auto"/>
        <w:jc w:val="both"/>
        <w:rPr>
          <w:sz w:val="28"/>
          <w:szCs w:val="28"/>
          <w:lang w:val="en-US"/>
        </w:rPr>
      </w:pPr>
      <w:r w:rsidRPr="003B7FF2">
        <w:rPr>
          <w:sz w:val="28"/>
          <w:szCs w:val="28"/>
          <w:lang w:val="en-US"/>
        </w:rPr>
        <w:t>Travel and subsistence</w:t>
      </w:r>
      <w:del w:id="95" w:author="marie-helene" w:date="2011-11-21T12:16:00Z">
        <w:r w:rsidRPr="003B7FF2" w:rsidDel="00482852">
          <w:rPr>
            <w:sz w:val="28"/>
            <w:szCs w:val="28"/>
            <w:lang w:val="en-US"/>
          </w:rPr>
          <w:tab/>
        </w:r>
      </w:del>
    </w:p>
    <w:p w:rsidR="00BB77F1" w:rsidRPr="003B7FF2" w:rsidRDefault="00BB77F1" w:rsidP="003B7FF2">
      <w:pPr>
        <w:pStyle w:val="Paragraphedeliste"/>
        <w:numPr>
          <w:ilvl w:val="2"/>
          <w:numId w:val="20"/>
        </w:numPr>
        <w:spacing w:after="0" w:line="240" w:lineRule="auto"/>
        <w:jc w:val="both"/>
        <w:rPr>
          <w:sz w:val="28"/>
          <w:szCs w:val="28"/>
          <w:lang w:val="en-US"/>
        </w:rPr>
      </w:pPr>
      <w:r w:rsidRPr="003B7FF2">
        <w:rPr>
          <w:sz w:val="28"/>
          <w:szCs w:val="28"/>
          <w:lang w:val="en-US"/>
        </w:rPr>
        <w:t>Board overheads</w:t>
      </w:r>
      <w:del w:id="96" w:author="marie-helene" w:date="2011-11-21T12:16:00Z">
        <w:r w:rsidRPr="003B7FF2" w:rsidDel="00482852">
          <w:rPr>
            <w:sz w:val="28"/>
            <w:szCs w:val="28"/>
            <w:lang w:val="en-US"/>
          </w:rPr>
          <w:tab/>
        </w:r>
      </w:del>
    </w:p>
    <w:p w:rsidR="00BB77F1" w:rsidRPr="003B7FF2" w:rsidRDefault="00BB77F1" w:rsidP="003B7FF2">
      <w:pPr>
        <w:pStyle w:val="Paragraphedeliste"/>
        <w:numPr>
          <w:ilvl w:val="2"/>
          <w:numId w:val="20"/>
        </w:numPr>
        <w:spacing w:after="0" w:line="240" w:lineRule="auto"/>
        <w:jc w:val="both"/>
        <w:rPr>
          <w:sz w:val="28"/>
          <w:szCs w:val="28"/>
          <w:lang w:val="en-US"/>
        </w:rPr>
      </w:pPr>
      <w:r w:rsidRPr="003B7FF2">
        <w:rPr>
          <w:sz w:val="28"/>
          <w:szCs w:val="28"/>
          <w:lang w:val="en-US"/>
        </w:rPr>
        <w:lastRenderedPageBreak/>
        <w:t>Audit / accounting</w:t>
      </w:r>
      <w:del w:id="97" w:author="marie-helene" w:date="2011-11-21T12:16:00Z">
        <w:r w:rsidRPr="003B7FF2" w:rsidDel="00482852">
          <w:rPr>
            <w:sz w:val="28"/>
            <w:szCs w:val="28"/>
            <w:lang w:val="en-US"/>
          </w:rPr>
          <w:tab/>
        </w:r>
      </w:del>
    </w:p>
    <w:p w:rsidR="00BB77F1" w:rsidRPr="00BB77F1" w:rsidRDefault="00BB77F1" w:rsidP="00BB77F1">
      <w:pPr>
        <w:spacing w:after="0" w:line="240" w:lineRule="auto"/>
        <w:jc w:val="both"/>
        <w:rPr>
          <w:sz w:val="28"/>
          <w:szCs w:val="28"/>
          <w:lang w:val="en-US"/>
        </w:rPr>
      </w:pPr>
    </w:p>
    <w:p w:rsidR="00BB77F1" w:rsidRPr="003B7FF2" w:rsidRDefault="00BB77F1" w:rsidP="003B7FF2">
      <w:pPr>
        <w:pStyle w:val="Paragraphedeliste"/>
        <w:numPr>
          <w:ilvl w:val="0"/>
          <w:numId w:val="17"/>
        </w:numPr>
        <w:spacing w:after="0" w:line="240" w:lineRule="auto"/>
        <w:jc w:val="both"/>
        <w:rPr>
          <w:sz w:val="28"/>
          <w:szCs w:val="28"/>
          <w:lang w:val="en-US"/>
        </w:rPr>
      </w:pPr>
      <w:r w:rsidRPr="003B7FF2">
        <w:rPr>
          <w:sz w:val="28"/>
          <w:szCs w:val="28"/>
          <w:lang w:val="en-US"/>
        </w:rPr>
        <w:t>Variable costs</w:t>
      </w:r>
    </w:p>
    <w:p w:rsidR="00BB77F1" w:rsidRPr="003B7FF2" w:rsidRDefault="00BB77F1" w:rsidP="003B7FF2">
      <w:pPr>
        <w:pStyle w:val="Paragraphedeliste"/>
        <w:numPr>
          <w:ilvl w:val="0"/>
          <w:numId w:val="23"/>
        </w:numPr>
        <w:spacing w:after="0" w:line="240" w:lineRule="auto"/>
        <w:jc w:val="both"/>
        <w:rPr>
          <w:sz w:val="28"/>
          <w:szCs w:val="28"/>
          <w:lang w:val="en-US"/>
        </w:rPr>
      </w:pPr>
      <w:r w:rsidRPr="003B7FF2">
        <w:rPr>
          <w:sz w:val="28"/>
          <w:szCs w:val="28"/>
          <w:lang w:val="en-US"/>
        </w:rPr>
        <w:t>Mission costs</w:t>
      </w:r>
    </w:p>
    <w:p w:rsidR="00BB77F1" w:rsidRPr="003B7FF2" w:rsidRDefault="00BB77F1" w:rsidP="003B7FF2">
      <w:pPr>
        <w:pStyle w:val="Paragraphedeliste"/>
        <w:numPr>
          <w:ilvl w:val="2"/>
          <w:numId w:val="23"/>
        </w:numPr>
        <w:spacing w:after="0" w:line="240" w:lineRule="auto"/>
        <w:jc w:val="both"/>
        <w:rPr>
          <w:sz w:val="28"/>
          <w:szCs w:val="28"/>
          <w:lang w:val="en-US"/>
        </w:rPr>
      </w:pPr>
      <w:r w:rsidRPr="003B7FF2">
        <w:rPr>
          <w:sz w:val="28"/>
          <w:szCs w:val="28"/>
          <w:lang w:val="en-US"/>
        </w:rPr>
        <w:t>Experts’ fees</w:t>
      </w:r>
      <w:del w:id="98" w:author="marie-helene" w:date="2011-11-21T12:16:00Z">
        <w:r w:rsidRPr="003B7FF2" w:rsidDel="00482852">
          <w:rPr>
            <w:sz w:val="28"/>
            <w:szCs w:val="28"/>
            <w:lang w:val="en-US"/>
          </w:rPr>
          <w:tab/>
        </w:r>
      </w:del>
    </w:p>
    <w:p w:rsidR="00BB77F1" w:rsidRPr="003B7FF2" w:rsidRDefault="00BB77F1" w:rsidP="003B7FF2">
      <w:pPr>
        <w:pStyle w:val="Paragraphedeliste"/>
        <w:numPr>
          <w:ilvl w:val="2"/>
          <w:numId w:val="23"/>
        </w:numPr>
        <w:spacing w:after="0" w:line="240" w:lineRule="auto"/>
        <w:jc w:val="both"/>
        <w:rPr>
          <w:sz w:val="28"/>
          <w:szCs w:val="28"/>
          <w:lang w:val="en-US"/>
        </w:rPr>
      </w:pPr>
      <w:r w:rsidRPr="003B7FF2">
        <w:rPr>
          <w:sz w:val="28"/>
          <w:szCs w:val="28"/>
          <w:lang w:val="en-US"/>
        </w:rPr>
        <w:t>Travel and subsistence</w:t>
      </w:r>
      <w:del w:id="99" w:author="marie-helene" w:date="2011-11-21T12:16:00Z">
        <w:r w:rsidRPr="003B7FF2" w:rsidDel="00482852">
          <w:rPr>
            <w:sz w:val="28"/>
            <w:szCs w:val="28"/>
            <w:lang w:val="en-US"/>
          </w:rPr>
          <w:tab/>
        </w:r>
      </w:del>
    </w:p>
    <w:p w:rsidR="00BB77F1" w:rsidRPr="003B7FF2" w:rsidRDefault="00BB77F1" w:rsidP="003B7FF2">
      <w:pPr>
        <w:pStyle w:val="Paragraphedeliste"/>
        <w:numPr>
          <w:ilvl w:val="2"/>
          <w:numId w:val="23"/>
        </w:numPr>
        <w:spacing w:after="0" w:line="240" w:lineRule="auto"/>
        <w:jc w:val="both"/>
        <w:rPr>
          <w:sz w:val="28"/>
          <w:szCs w:val="28"/>
          <w:lang w:val="en-US"/>
        </w:rPr>
      </w:pPr>
      <w:r w:rsidRPr="003B7FF2">
        <w:rPr>
          <w:sz w:val="28"/>
          <w:szCs w:val="28"/>
          <w:lang w:val="en-US"/>
        </w:rPr>
        <w:t>General consumables</w:t>
      </w:r>
      <w:del w:id="100" w:author="marie-helene" w:date="2011-11-21T12:16:00Z">
        <w:r w:rsidRPr="003B7FF2" w:rsidDel="00482852">
          <w:rPr>
            <w:sz w:val="28"/>
            <w:szCs w:val="28"/>
            <w:lang w:val="en-US"/>
          </w:rPr>
          <w:tab/>
        </w:r>
      </w:del>
    </w:p>
    <w:p w:rsidR="00BB77F1" w:rsidRPr="003B7FF2" w:rsidRDefault="00BB77F1" w:rsidP="003B7FF2">
      <w:pPr>
        <w:pStyle w:val="Paragraphedeliste"/>
        <w:numPr>
          <w:ilvl w:val="0"/>
          <w:numId w:val="23"/>
        </w:numPr>
        <w:spacing w:after="0" w:line="240" w:lineRule="auto"/>
        <w:jc w:val="both"/>
        <w:rPr>
          <w:sz w:val="28"/>
          <w:szCs w:val="28"/>
          <w:lang w:val="en-US"/>
        </w:rPr>
      </w:pPr>
      <w:r w:rsidRPr="003B7FF2">
        <w:rPr>
          <w:sz w:val="28"/>
          <w:szCs w:val="28"/>
          <w:lang w:val="en-US"/>
        </w:rPr>
        <w:t>Project costs (flexible length)</w:t>
      </w:r>
    </w:p>
    <w:p w:rsidR="00BB77F1" w:rsidRPr="003B7FF2" w:rsidRDefault="00BB77F1" w:rsidP="003B7FF2">
      <w:pPr>
        <w:pStyle w:val="Paragraphedeliste"/>
        <w:numPr>
          <w:ilvl w:val="2"/>
          <w:numId w:val="23"/>
        </w:numPr>
        <w:spacing w:after="0" w:line="240" w:lineRule="auto"/>
        <w:jc w:val="both"/>
        <w:rPr>
          <w:sz w:val="28"/>
          <w:szCs w:val="28"/>
          <w:lang w:val="en-US"/>
        </w:rPr>
      </w:pPr>
      <w:r w:rsidRPr="003B7FF2">
        <w:rPr>
          <w:sz w:val="28"/>
          <w:szCs w:val="28"/>
          <w:lang w:val="en-US"/>
        </w:rPr>
        <w:t>Experts’ fees</w:t>
      </w:r>
      <w:del w:id="101" w:author="marie-helene" w:date="2011-11-21T12:16:00Z">
        <w:r w:rsidRPr="003B7FF2" w:rsidDel="00482852">
          <w:rPr>
            <w:sz w:val="28"/>
            <w:szCs w:val="28"/>
            <w:lang w:val="en-US"/>
          </w:rPr>
          <w:tab/>
        </w:r>
      </w:del>
    </w:p>
    <w:p w:rsidR="00BB77F1" w:rsidRPr="003B7FF2" w:rsidRDefault="00BB77F1" w:rsidP="003B7FF2">
      <w:pPr>
        <w:pStyle w:val="Paragraphedeliste"/>
        <w:numPr>
          <w:ilvl w:val="2"/>
          <w:numId w:val="23"/>
        </w:numPr>
        <w:spacing w:after="0" w:line="240" w:lineRule="auto"/>
        <w:jc w:val="both"/>
        <w:rPr>
          <w:sz w:val="28"/>
          <w:szCs w:val="28"/>
          <w:lang w:val="en-US"/>
        </w:rPr>
      </w:pPr>
      <w:r w:rsidRPr="003B7FF2">
        <w:rPr>
          <w:sz w:val="28"/>
          <w:szCs w:val="28"/>
          <w:lang w:val="en-US"/>
        </w:rPr>
        <w:t>Travel and subsistence</w:t>
      </w:r>
      <w:del w:id="102" w:author="marie-helene" w:date="2011-11-21T12:16:00Z">
        <w:r w:rsidRPr="003B7FF2" w:rsidDel="00482852">
          <w:rPr>
            <w:sz w:val="28"/>
            <w:szCs w:val="28"/>
            <w:lang w:val="en-US"/>
          </w:rPr>
          <w:tab/>
        </w:r>
      </w:del>
    </w:p>
    <w:p w:rsidR="00BB77F1" w:rsidRPr="003B7FF2" w:rsidRDefault="00BB77F1" w:rsidP="003B7FF2">
      <w:pPr>
        <w:pStyle w:val="Paragraphedeliste"/>
        <w:numPr>
          <w:ilvl w:val="2"/>
          <w:numId w:val="23"/>
        </w:numPr>
        <w:spacing w:after="0" w:line="240" w:lineRule="auto"/>
        <w:jc w:val="both"/>
        <w:rPr>
          <w:sz w:val="28"/>
          <w:szCs w:val="28"/>
          <w:lang w:val="en-US"/>
        </w:rPr>
      </w:pPr>
      <w:r w:rsidRPr="003B7FF2">
        <w:rPr>
          <w:sz w:val="28"/>
          <w:szCs w:val="28"/>
          <w:lang w:val="en-US"/>
        </w:rPr>
        <w:t>General consumables</w:t>
      </w:r>
      <w:del w:id="103" w:author="marie-helene" w:date="2011-11-21T12:16:00Z">
        <w:r w:rsidRPr="003B7FF2" w:rsidDel="00482852">
          <w:rPr>
            <w:sz w:val="28"/>
            <w:szCs w:val="28"/>
            <w:lang w:val="en-US"/>
          </w:rPr>
          <w:tab/>
        </w:r>
      </w:del>
    </w:p>
    <w:p w:rsidR="00BB77F1" w:rsidRPr="003B7FF2" w:rsidRDefault="00BB77F1" w:rsidP="003B7FF2">
      <w:pPr>
        <w:pStyle w:val="Paragraphedeliste"/>
        <w:numPr>
          <w:ilvl w:val="0"/>
          <w:numId w:val="23"/>
        </w:numPr>
        <w:spacing w:after="0" w:line="240" w:lineRule="auto"/>
        <w:jc w:val="both"/>
        <w:rPr>
          <w:sz w:val="28"/>
          <w:szCs w:val="28"/>
          <w:lang w:val="en-US"/>
        </w:rPr>
      </w:pPr>
      <w:r w:rsidRPr="003B7FF2">
        <w:rPr>
          <w:sz w:val="28"/>
          <w:szCs w:val="28"/>
          <w:lang w:val="en-US"/>
        </w:rPr>
        <w:t>Training costs</w:t>
      </w:r>
    </w:p>
    <w:p w:rsidR="00BB77F1" w:rsidRDefault="00BB77F1" w:rsidP="003B7FF2">
      <w:pPr>
        <w:pStyle w:val="Paragraphedeliste"/>
        <w:numPr>
          <w:ilvl w:val="2"/>
          <w:numId w:val="23"/>
        </w:numPr>
        <w:spacing w:after="0" w:line="240" w:lineRule="auto"/>
        <w:jc w:val="both"/>
        <w:rPr>
          <w:sz w:val="28"/>
          <w:szCs w:val="28"/>
          <w:lang w:val="en-US"/>
        </w:rPr>
      </w:pPr>
      <w:r w:rsidRPr="003B7FF2">
        <w:rPr>
          <w:sz w:val="28"/>
          <w:szCs w:val="28"/>
          <w:lang w:val="en-US"/>
        </w:rPr>
        <w:t>Workshops / seminars</w:t>
      </w:r>
      <w:del w:id="104" w:author="marie-helene" w:date="2011-11-21T12:16:00Z">
        <w:r w:rsidRPr="003B7FF2" w:rsidDel="00482852">
          <w:rPr>
            <w:sz w:val="28"/>
            <w:szCs w:val="28"/>
            <w:lang w:val="en-US"/>
          </w:rPr>
          <w:tab/>
        </w:r>
      </w:del>
    </w:p>
    <w:p w:rsidR="00080020" w:rsidRDefault="00080020" w:rsidP="00080020">
      <w:pPr>
        <w:spacing w:after="0" w:line="240" w:lineRule="auto"/>
        <w:jc w:val="both"/>
        <w:rPr>
          <w:sz w:val="28"/>
          <w:szCs w:val="28"/>
          <w:lang w:val="en-US"/>
        </w:rPr>
      </w:pPr>
    </w:p>
    <w:p w:rsidR="00080020" w:rsidRPr="00080020" w:rsidRDefault="00080020" w:rsidP="00080020">
      <w:pPr>
        <w:spacing w:after="0" w:line="240" w:lineRule="auto"/>
        <w:jc w:val="center"/>
        <w:rPr>
          <w:b/>
          <w:sz w:val="28"/>
          <w:szCs w:val="28"/>
          <w:u w:val="single"/>
          <w:lang w:val="en-US"/>
        </w:rPr>
      </w:pPr>
      <w:r>
        <w:rPr>
          <w:b/>
          <w:sz w:val="28"/>
          <w:szCs w:val="28"/>
          <w:u w:val="single"/>
          <w:lang w:val="en-US"/>
        </w:rPr>
        <w:t>_________</w:t>
      </w:r>
    </w:p>
    <w:sectPr w:rsidR="00080020" w:rsidRPr="00080020" w:rsidSect="00C313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3121A"/>
    <w:multiLevelType w:val="hybridMultilevel"/>
    <w:tmpl w:val="FBCC6FE6"/>
    <w:lvl w:ilvl="0" w:tplc="0F9E99B0">
      <w:start w:val="1"/>
      <w:numFmt w:val="decimal"/>
      <w:lvlText w:val="%1"/>
      <w:lvlJc w:val="left"/>
      <w:pPr>
        <w:ind w:left="1413" w:hanging="705"/>
      </w:pPr>
      <w:rPr>
        <w:rFonts w:hint="default"/>
      </w:rPr>
    </w:lvl>
    <w:lvl w:ilvl="1" w:tplc="2D4E8704">
      <w:start w:val="1"/>
      <w:numFmt w:val="lowerLetter"/>
      <w:lvlText w:val="%2."/>
      <w:lvlJc w:val="left"/>
      <w:pPr>
        <w:ind w:left="2148" w:hanging="720"/>
      </w:pPr>
      <w:rPr>
        <w:rFonts w:hint="default"/>
      </w:r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
    <w:nsid w:val="073526D4"/>
    <w:multiLevelType w:val="hybridMultilevel"/>
    <w:tmpl w:val="859ADA4C"/>
    <w:lvl w:ilvl="0" w:tplc="21CCD2DA">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22375E10"/>
    <w:multiLevelType w:val="hybridMultilevel"/>
    <w:tmpl w:val="307C8E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8272B82"/>
    <w:multiLevelType w:val="hybridMultilevel"/>
    <w:tmpl w:val="B02AE504"/>
    <w:lvl w:ilvl="0" w:tplc="21CCD2DA">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A8433F9"/>
    <w:multiLevelType w:val="hybridMultilevel"/>
    <w:tmpl w:val="0812F206"/>
    <w:lvl w:ilvl="0" w:tplc="0F9E99B0">
      <w:start w:val="1"/>
      <w:numFmt w:val="decimal"/>
      <w:lvlText w:val="%1"/>
      <w:lvlJc w:val="left"/>
      <w:pPr>
        <w:ind w:left="2121" w:hanging="705"/>
      </w:pPr>
      <w:rPr>
        <w:rFonts w:hint="default"/>
      </w:rPr>
    </w:lvl>
    <w:lvl w:ilvl="1" w:tplc="040C0019" w:tentative="1">
      <w:start w:val="1"/>
      <w:numFmt w:val="lowerLetter"/>
      <w:lvlText w:val="%2."/>
      <w:lvlJc w:val="left"/>
      <w:pPr>
        <w:ind w:left="2148" w:hanging="360"/>
      </w:pPr>
    </w:lvl>
    <w:lvl w:ilvl="2" w:tplc="040C001B">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5">
    <w:nsid w:val="2F120F9C"/>
    <w:multiLevelType w:val="hybridMultilevel"/>
    <w:tmpl w:val="14508658"/>
    <w:lvl w:ilvl="0" w:tplc="21CCD2DA">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319E2793"/>
    <w:multiLevelType w:val="hybridMultilevel"/>
    <w:tmpl w:val="C78AAB2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nsid w:val="3CF65B39"/>
    <w:multiLevelType w:val="hybridMultilevel"/>
    <w:tmpl w:val="8DB8582C"/>
    <w:lvl w:ilvl="0" w:tplc="21CCD2DA">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423644FE"/>
    <w:multiLevelType w:val="hybridMultilevel"/>
    <w:tmpl w:val="2D2EC876"/>
    <w:lvl w:ilvl="0" w:tplc="0F9E99B0">
      <w:start w:val="1"/>
      <w:numFmt w:val="decimal"/>
      <w:lvlText w:val="%1"/>
      <w:lvlJc w:val="left"/>
      <w:pPr>
        <w:ind w:left="1413"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82F7C87"/>
    <w:multiLevelType w:val="hybridMultilevel"/>
    <w:tmpl w:val="0B5653B4"/>
    <w:lvl w:ilvl="0" w:tplc="5E46046C">
      <w:start w:val="10"/>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4BC45405"/>
    <w:multiLevelType w:val="hybridMultilevel"/>
    <w:tmpl w:val="4A82AEB0"/>
    <w:lvl w:ilvl="0" w:tplc="0F9E99B0">
      <w:start w:val="1"/>
      <w:numFmt w:val="decimal"/>
      <w:lvlText w:val="%1"/>
      <w:lvlJc w:val="left"/>
      <w:pPr>
        <w:ind w:left="1413" w:hanging="705"/>
      </w:pPr>
      <w:rPr>
        <w:rFonts w:hint="default"/>
      </w:rPr>
    </w:lvl>
    <w:lvl w:ilvl="1" w:tplc="1534DDEE">
      <w:start w:val="1"/>
      <w:numFmt w:val="lowerLetter"/>
      <w:lvlText w:val="%2."/>
      <w:lvlJc w:val="left"/>
      <w:pPr>
        <w:ind w:left="2148" w:hanging="720"/>
      </w:pPr>
      <w:rPr>
        <w:rFonts w:hint="default"/>
      </w:r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1">
    <w:nsid w:val="4DF20CC0"/>
    <w:multiLevelType w:val="hybridMultilevel"/>
    <w:tmpl w:val="86F8580E"/>
    <w:lvl w:ilvl="0" w:tplc="21CCD2DA">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533E3141"/>
    <w:multiLevelType w:val="hybridMultilevel"/>
    <w:tmpl w:val="54328ED6"/>
    <w:lvl w:ilvl="0" w:tplc="52F63F3C">
      <w:start w:val="10"/>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535A7A00"/>
    <w:multiLevelType w:val="hybridMultilevel"/>
    <w:tmpl w:val="93F82FE8"/>
    <w:lvl w:ilvl="0" w:tplc="1F149318">
      <w:start w:val="10"/>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58B73B84"/>
    <w:multiLevelType w:val="hybridMultilevel"/>
    <w:tmpl w:val="C9B25B4A"/>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nsid w:val="5AD6014A"/>
    <w:multiLevelType w:val="hybridMultilevel"/>
    <w:tmpl w:val="42726DD0"/>
    <w:lvl w:ilvl="0" w:tplc="0F9E99B0">
      <w:start w:val="1"/>
      <w:numFmt w:val="decimal"/>
      <w:lvlText w:val="%1"/>
      <w:lvlJc w:val="left"/>
      <w:pPr>
        <w:ind w:left="2121" w:hanging="705"/>
      </w:pPr>
      <w:rPr>
        <w:rFonts w:hint="default"/>
      </w:rPr>
    </w:lvl>
    <w:lvl w:ilvl="1" w:tplc="040C0019">
      <w:start w:val="1"/>
      <w:numFmt w:val="lowerLetter"/>
      <w:lvlText w:val="%2."/>
      <w:lvlJc w:val="left"/>
      <w:pPr>
        <w:ind w:left="2148" w:hanging="360"/>
      </w:pPr>
    </w:lvl>
    <w:lvl w:ilvl="2" w:tplc="040C001B">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6">
    <w:nsid w:val="61F831C0"/>
    <w:multiLevelType w:val="hybridMultilevel"/>
    <w:tmpl w:val="062415D8"/>
    <w:lvl w:ilvl="0" w:tplc="21CCD2DA">
      <w:start w:val="1"/>
      <w:numFmt w:val="decimal"/>
      <w:lvlText w:val="%1"/>
      <w:lvlJc w:val="left"/>
      <w:pPr>
        <w:ind w:left="1065" w:hanging="705"/>
      </w:pPr>
      <w:rPr>
        <w:rFonts w:hint="default"/>
      </w:rPr>
    </w:lvl>
    <w:lvl w:ilvl="1" w:tplc="809438E6">
      <w:start w:val="1"/>
      <w:numFmt w:val="lowerLetter"/>
      <w:lvlText w:val="%2."/>
      <w:lvlJc w:val="left"/>
      <w:pPr>
        <w:ind w:left="1785" w:hanging="705"/>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653D185F"/>
    <w:multiLevelType w:val="hybridMultilevel"/>
    <w:tmpl w:val="3882362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6CC5030C"/>
    <w:multiLevelType w:val="hybridMultilevel"/>
    <w:tmpl w:val="FB209320"/>
    <w:lvl w:ilvl="0" w:tplc="7B366758">
      <w:start w:val="10"/>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DA512C6"/>
    <w:multiLevelType w:val="hybridMultilevel"/>
    <w:tmpl w:val="9AC88A48"/>
    <w:lvl w:ilvl="0" w:tplc="21CCD2DA">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70611677"/>
    <w:multiLevelType w:val="hybridMultilevel"/>
    <w:tmpl w:val="11BEF5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78E35FB8"/>
    <w:multiLevelType w:val="hybridMultilevel"/>
    <w:tmpl w:val="D6425BF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nsid w:val="7A8B7D9A"/>
    <w:multiLevelType w:val="hybridMultilevel"/>
    <w:tmpl w:val="9696966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2"/>
  </w:num>
  <w:num w:numId="2">
    <w:abstractNumId w:val="9"/>
  </w:num>
  <w:num w:numId="3">
    <w:abstractNumId w:val="13"/>
  </w:num>
  <w:num w:numId="4">
    <w:abstractNumId w:val="18"/>
  </w:num>
  <w:num w:numId="5">
    <w:abstractNumId w:val="17"/>
  </w:num>
  <w:num w:numId="6">
    <w:abstractNumId w:val="11"/>
  </w:num>
  <w:num w:numId="7">
    <w:abstractNumId w:val="3"/>
  </w:num>
  <w:num w:numId="8">
    <w:abstractNumId w:val="19"/>
  </w:num>
  <w:num w:numId="9">
    <w:abstractNumId w:val="5"/>
  </w:num>
  <w:num w:numId="10">
    <w:abstractNumId w:val="16"/>
  </w:num>
  <w:num w:numId="11">
    <w:abstractNumId w:val="1"/>
  </w:num>
  <w:num w:numId="12">
    <w:abstractNumId w:val="7"/>
  </w:num>
  <w:num w:numId="13">
    <w:abstractNumId w:val="21"/>
  </w:num>
  <w:num w:numId="14">
    <w:abstractNumId w:val="14"/>
  </w:num>
  <w:num w:numId="15">
    <w:abstractNumId w:val="6"/>
  </w:num>
  <w:num w:numId="16">
    <w:abstractNumId w:val="22"/>
  </w:num>
  <w:num w:numId="17">
    <w:abstractNumId w:val="2"/>
  </w:num>
  <w:num w:numId="18">
    <w:abstractNumId w:val="20"/>
  </w:num>
  <w:num w:numId="19">
    <w:abstractNumId w:val="10"/>
  </w:num>
  <w:num w:numId="20">
    <w:abstractNumId w:val="4"/>
  </w:num>
  <w:num w:numId="21">
    <w:abstractNumId w:val="8"/>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0"/>
  <w:revisionView w:markup="0"/>
  <w:trackRevisions/>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F82"/>
    <w:rsid w:val="00080020"/>
    <w:rsid w:val="00117A4D"/>
    <w:rsid w:val="001F4F26"/>
    <w:rsid w:val="00274F82"/>
    <w:rsid w:val="00284395"/>
    <w:rsid w:val="003B7FF2"/>
    <w:rsid w:val="003D1A7B"/>
    <w:rsid w:val="0042143E"/>
    <w:rsid w:val="00482852"/>
    <w:rsid w:val="004C7C96"/>
    <w:rsid w:val="004C7E66"/>
    <w:rsid w:val="004F36F2"/>
    <w:rsid w:val="005178DD"/>
    <w:rsid w:val="00577D5C"/>
    <w:rsid w:val="0068315A"/>
    <w:rsid w:val="00741359"/>
    <w:rsid w:val="007655B7"/>
    <w:rsid w:val="00775D28"/>
    <w:rsid w:val="00920F4B"/>
    <w:rsid w:val="009D415E"/>
    <w:rsid w:val="00A441F6"/>
    <w:rsid w:val="00AC529F"/>
    <w:rsid w:val="00BB77F1"/>
    <w:rsid w:val="00BC4B26"/>
    <w:rsid w:val="00C3135D"/>
    <w:rsid w:val="00C94CEF"/>
    <w:rsid w:val="00D61C73"/>
    <w:rsid w:val="00DD7A01"/>
    <w:rsid w:val="00E22BB7"/>
    <w:rsid w:val="00F52F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74F82"/>
    <w:pPr>
      <w:ind w:left="720"/>
      <w:contextualSpacing/>
    </w:pPr>
  </w:style>
  <w:style w:type="paragraph" w:styleId="Corpsdetexte">
    <w:name w:val="Body Text"/>
    <w:basedOn w:val="Normal"/>
    <w:link w:val="CorpsdetexteCar"/>
    <w:semiHidden/>
    <w:unhideWhenUsed/>
    <w:qFormat/>
    <w:rsid w:val="00284395"/>
    <w:pPr>
      <w:spacing w:after="120" w:line="240" w:lineRule="auto"/>
      <w:jc w:val="both"/>
    </w:pPr>
    <w:rPr>
      <w:rFonts w:ascii="Arial" w:eastAsia="Calibri" w:hAnsi="Arial" w:cs="Calibri"/>
      <w:lang w:val="en-GB" w:eastAsia="en-GB"/>
    </w:rPr>
  </w:style>
  <w:style w:type="character" w:customStyle="1" w:styleId="CorpsdetexteCar">
    <w:name w:val="Corps de texte Car"/>
    <w:basedOn w:val="Policepardfaut"/>
    <w:link w:val="Corpsdetexte"/>
    <w:semiHidden/>
    <w:rsid w:val="00284395"/>
    <w:rPr>
      <w:rFonts w:ascii="Arial" w:eastAsia="Calibri" w:hAnsi="Arial" w:cs="Calibri"/>
      <w:lang w:val="en-GB" w:eastAsia="en-GB"/>
    </w:rPr>
  </w:style>
  <w:style w:type="paragraph" w:styleId="Textedebulles">
    <w:name w:val="Balloon Text"/>
    <w:basedOn w:val="Normal"/>
    <w:link w:val="TextedebullesCar"/>
    <w:uiPriority w:val="99"/>
    <w:semiHidden/>
    <w:unhideWhenUsed/>
    <w:rsid w:val="0028439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843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74F82"/>
    <w:pPr>
      <w:ind w:left="720"/>
      <w:contextualSpacing/>
    </w:pPr>
  </w:style>
  <w:style w:type="paragraph" w:styleId="Corpsdetexte">
    <w:name w:val="Body Text"/>
    <w:basedOn w:val="Normal"/>
    <w:link w:val="CorpsdetexteCar"/>
    <w:semiHidden/>
    <w:unhideWhenUsed/>
    <w:qFormat/>
    <w:rsid w:val="00284395"/>
    <w:pPr>
      <w:spacing w:after="120" w:line="240" w:lineRule="auto"/>
      <w:jc w:val="both"/>
    </w:pPr>
    <w:rPr>
      <w:rFonts w:ascii="Arial" w:eastAsia="Calibri" w:hAnsi="Arial" w:cs="Calibri"/>
      <w:lang w:val="en-GB" w:eastAsia="en-GB"/>
    </w:rPr>
  </w:style>
  <w:style w:type="character" w:customStyle="1" w:styleId="CorpsdetexteCar">
    <w:name w:val="Corps de texte Car"/>
    <w:basedOn w:val="Policepardfaut"/>
    <w:link w:val="Corpsdetexte"/>
    <w:semiHidden/>
    <w:rsid w:val="00284395"/>
    <w:rPr>
      <w:rFonts w:ascii="Arial" w:eastAsia="Calibri" w:hAnsi="Arial" w:cs="Calibri"/>
      <w:lang w:val="en-GB" w:eastAsia="en-GB"/>
    </w:rPr>
  </w:style>
  <w:style w:type="paragraph" w:styleId="Textedebulles">
    <w:name w:val="Balloon Text"/>
    <w:basedOn w:val="Normal"/>
    <w:link w:val="TextedebullesCar"/>
    <w:uiPriority w:val="99"/>
    <w:semiHidden/>
    <w:unhideWhenUsed/>
    <w:rsid w:val="0028439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843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50024">
      <w:bodyDiv w:val="1"/>
      <w:marLeft w:val="0"/>
      <w:marRight w:val="0"/>
      <w:marTop w:val="0"/>
      <w:marBottom w:val="0"/>
      <w:divBdr>
        <w:top w:val="none" w:sz="0" w:space="0" w:color="auto"/>
        <w:left w:val="none" w:sz="0" w:space="0" w:color="auto"/>
        <w:bottom w:val="none" w:sz="0" w:space="0" w:color="auto"/>
        <w:right w:val="none" w:sz="0" w:space="0" w:color="auto"/>
      </w:divBdr>
    </w:div>
    <w:div w:id="796804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7</Pages>
  <Words>857</Words>
  <Characters>4717</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jean-charles</dc:creator>
  <cp:lastModifiedBy>User</cp:lastModifiedBy>
  <cp:revision>5</cp:revision>
  <dcterms:created xsi:type="dcterms:W3CDTF">2011-11-03T11:17:00Z</dcterms:created>
  <dcterms:modified xsi:type="dcterms:W3CDTF">2011-11-23T14:21:00Z</dcterms:modified>
</cp:coreProperties>
</file>